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12518" w14:paraId="51218F11" w14:textId="77777777" w:rsidTr="003B7A70">
        <w:tc>
          <w:tcPr>
            <w:tcW w:w="1620" w:type="dxa"/>
            <w:tcBorders>
              <w:bottom w:val="single" w:sz="4" w:space="0" w:color="auto"/>
            </w:tcBorders>
            <w:shd w:val="clear" w:color="auto" w:fill="FFFFFF"/>
            <w:vAlign w:val="center"/>
          </w:tcPr>
          <w:p w14:paraId="7EE21486" w14:textId="77777777" w:rsidR="00212518" w:rsidRDefault="00212518" w:rsidP="003B7A70">
            <w:pPr>
              <w:pStyle w:val="Header"/>
              <w:rPr>
                <w:rFonts w:ascii="Verdana" w:hAnsi="Verdana"/>
                <w:sz w:val="22"/>
              </w:rPr>
            </w:pPr>
            <w:r>
              <w:t>NPRR Number</w:t>
            </w:r>
          </w:p>
        </w:tc>
        <w:tc>
          <w:tcPr>
            <w:tcW w:w="1260" w:type="dxa"/>
            <w:tcBorders>
              <w:bottom w:val="single" w:sz="4" w:space="0" w:color="auto"/>
            </w:tcBorders>
            <w:vAlign w:val="center"/>
          </w:tcPr>
          <w:p w14:paraId="423A57D5" w14:textId="77777777" w:rsidR="00212518" w:rsidRDefault="00E55CAA" w:rsidP="0027773A">
            <w:pPr>
              <w:pStyle w:val="Header"/>
              <w:jc w:val="center"/>
            </w:pPr>
            <w:hyperlink r:id="rId8" w:history="1">
              <w:r w:rsidR="00212518" w:rsidRPr="00EB3ED2">
                <w:rPr>
                  <w:rStyle w:val="Hyperlink"/>
                </w:rPr>
                <w:t>1171</w:t>
              </w:r>
            </w:hyperlink>
          </w:p>
        </w:tc>
        <w:tc>
          <w:tcPr>
            <w:tcW w:w="900" w:type="dxa"/>
            <w:tcBorders>
              <w:bottom w:val="single" w:sz="4" w:space="0" w:color="auto"/>
            </w:tcBorders>
            <w:shd w:val="clear" w:color="auto" w:fill="FFFFFF"/>
            <w:vAlign w:val="center"/>
          </w:tcPr>
          <w:p w14:paraId="534869A8" w14:textId="77777777" w:rsidR="00212518" w:rsidRDefault="00212518" w:rsidP="003B7A70">
            <w:pPr>
              <w:pStyle w:val="Header"/>
            </w:pPr>
            <w:r>
              <w:t>NPRR Title</w:t>
            </w:r>
          </w:p>
        </w:tc>
        <w:tc>
          <w:tcPr>
            <w:tcW w:w="6660" w:type="dxa"/>
            <w:tcBorders>
              <w:bottom w:val="single" w:sz="4" w:space="0" w:color="auto"/>
            </w:tcBorders>
            <w:vAlign w:val="center"/>
          </w:tcPr>
          <w:p w14:paraId="1C0A45B9" w14:textId="77777777" w:rsidR="00212518" w:rsidRDefault="00212518" w:rsidP="003B7A70">
            <w:pPr>
              <w:pStyle w:val="Header"/>
            </w:pPr>
            <w:r>
              <w:t>Requirements for DGRs and DESRs on Circuits Subject to Load Shedding</w:t>
            </w:r>
          </w:p>
        </w:tc>
      </w:tr>
      <w:tr w:rsidR="00212518" w14:paraId="5E6B170F" w14:textId="77777777" w:rsidTr="003B7A70">
        <w:trPr>
          <w:trHeight w:val="413"/>
        </w:trPr>
        <w:tc>
          <w:tcPr>
            <w:tcW w:w="2880" w:type="dxa"/>
            <w:gridSpan w:val="2"/>
            <w:tcBorders>
              <w:top w:val="nil"/>
              <w:left w:val="nil"/>
              <w:bottom w:val="single" w:sz="4" w:space="0" w:color="auto"/>
              <w:right w:val="nil"/>
            </w:tcBorders>
            <w:vAlign w:val="center"/>
          </w:tcPr>
          <w:p w14:paraId="0F7A563F" w14:textId="77777777" w:rsidR="00212518" w:rsidRDefault="00212518" w:rsidP="003B7A70">
            <w:pPr>
              <w:pStyle w:val="NormalArial"/>
            </w:pPr>
          </w:p>
        </w:tc>
        <w:tc>
          <w:tcPr>
            <w:tcW w:w="7560" w:type="dxa"/>
            <w:gridSpan w:val="2"/>
            <w:tcBorders>
              <w:top w:val="single" w:sz="4" w:space="0" w:color="auto"/>
              <w:left w:val="nil"/>
              <w:bottom w:val="nil"/>
              <w:right w:val="nil"/>
            </w:tcBorders>
            <w:vAlign w:val="center"/>
          </w:tcPr>
          <w:p w14:paraId="634B64E8" w14:textId="77777777" w:rsidR="00212518" w:rsidRDefault="00212518" w:rsidP="003B7A70">
            <w:pPr>
              <w:pStyle w:val="NormalArial"/>
            </w:pPr>
          </w:p>
        </w:tc>
      </w:tr>
      <w:tr w:rsidR="00212518" w14:paraId="18EFA22C" w14:textId="77777777" w:rsidTr="003B7A7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D60812D" w14:textId="77777777" w:rsidR="00212518" w:rsidRDefault="00212518" w:rsidP="003B7A70">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487650" w14:textId="416C35E0" w:rsidR="00212518" w:rsidRDefault="00212518" w:rsidP="003B7A70">
            <w:pPr>
              <w:pStyle w:val="NormalArial"/>
            </w:pPr>
            <w:r>
              <w:t>June 1</w:t>
            </w:r>
            <w:r w:rsidR="00C40030">
              <w:t>4</w:t>
            </w:r>
            <w:r>
              <w:t>, 2023</w:t>
            </w:r>
          </w:p>
        </w:tc>
      </w:tr>
      <w:tr w:rsidR="00212518" w14:paraId="4E0EE96B" w14:textId="77777777" w:rsidTr="003B7A70">
        <w:trPr>
          <w:trHeight w:val="467"/>
        </w:trPr>
        <w:tc>
          <w:tcPr>
            <w:tcW w:w="2880" w:type="dxa"/>
            <w:gridSpan w:val="2"/>
            <w:tcBorders>
              <w:top w:val="single" w:sz="4" w:space="0" w:color="auto"/>
              <w:left w:val="nil"/>
              <w:bottom w:val="nil"/>
              <w:right w:val="nil"/>
            </w:tcBorders>
            <w:shd w:val="clear" w:color="auto" w:fill="FFFFFF"/>
            <w:vAlign w:val="center"/>
          </w:tcPr>
          <w:p w14:paraId="3C2D33EC" w14:textId="77777777" w:rsidR="00212518" w:rsidRDefault="00212518" w:rsidP="003B7A70">
            <w:pPr>
              <w:pStyle w:val="NormalArial"/>
            </w:pPr>
          </w:p>
        </w:tc>
        <w:tc>
          <w:tcPr>
            <w:tcW w:w="7560" w:type="dxa"/>
            <w:gridSpan w:val="2"/>
            <w:tcBorders>
              <w:top w:val="nil"/>
              <w:left w:val="nil"/>
              <w:bottom w:val="nil"/>
              <w:right w:val="nil"/>
            </w:tcBorders>
            <w:vAlign w:val="center"/>
          </w:tcPr>
          <w:p w14:paraId="2D2DB895" w14:textId="77777777" w:rsidR="00212518" w:rsidRDefault="00212518" w:rsidP="003B7A70">
            <w:pPr>
              <w:pStyle w:val="NormalArial"/>
            </w:pPr>
          </w:p>
        </w:tc>
      </w:tr>
      <w:tr w:rsidR="00212518" w14:paraId="6444BC3F" w14:textId="77777777" w:rsidTr="003B7A70">
        <w:trPr>
          <w:trHeight w:val="440"/>
        </w:trPr>
        <w:tc>
          <w:tcPr>
            <w:tcW w:w="10440" w:type="dxa"/>
            <w:gridSpan w:val="4"/>
            <w:tcBorders>
              <w:top w:val="single" w:sz="4" w:space="0" w:color="auto"/>
            </w:tcBorders>
            <w:shd w:val="clear" w:color="auto" w:fill="FFFFFF"/>
            <w:vAlign w:val="center"/>
          </w:tcPr>
          <w:p w14:paraId="2D1D9E0A" w14:textId="77777777" w:rsidR="00212518" w:rsidRDefault="00212518" w:rsidP="003B7A70">
            <w:pPr>
              <w:pStyle w:val="Header"/>
              <w:jc w:val="center"/>
            </w:pPr>
            <w:r>
              <w:t>Submitter’s Information</w:t>
            </w:r>
          </w:p>
        </w:tc>
      </w:tr>
      <w:tr w:rsidR="00212518" w14:paraId="7005083E" w14:textId="77777777" w:rsidTr="003B7A70">
        <w:trPr>
          <w:trHeight w:val="350"/>
        </w:trPr>
        <w:tc>
          <w:tcPr>
            <w:tcW w:w="2880" w:type="dxa"/>
            <w:gridSpan w:val="2"/>
            <w:shd w:val="clear" w:color="auto" w:fill="FFFFFF"/>
            <w:vAlign w:val="center"/>
          </w:tcPr>
          <w:p w14:paraId="3BF6BC31" w14:textId="77777777" w:rsidR="00212518" w:rsidRPr="00EC55B3" w:rsidRDefault="00212518" w:rsidP="003B7A70">
            <w:pPr>
              <w:pStyle w:val="Header"/>
            </w:pPr>
            <w:r w:rsidRPr="00EC55B3">
              <w:t>Name</w:t>
            </w:r>
          </w:p>
        </w:tc>
        <w:tc>
          <w:tcPr>
            <w:tcW w:w="7560" w:type="dxa"/>
            <w:gridSpan w:val="2"/>
            <w:vAlign w:val="center"/>
          </w:tcPr>
          <w:p w14:paraId="039E6E95" w14:textId="77777777" w:rsidR="00212518" w:rsidRDefault="00212518" w:rsidP="003B7A70">
            <w:pPr>
              <w:pStyle w:val="NormalArial"/>
            </w:pPr>
            <w:r>
              <w:t>Doug Pietrucha</w:t>
            </w:r>
          </w:p>
        </w:tc>
      </w:tr>
      <w:tr w:rsidR="00212518" w14:paraId="0B7CC46D" w14:textId="77777777" w:rsidTr="003B7A70">
        <w:trPr>
          <w:trHeight w:val="350"/>
        </w:trPr>
        <w:tc>
          <w:tcPr>
            <w:tcW w:w="2880" w:type="dxa"/>
            <w:gridSpan w:val="2"/>
            <w:shd w:val="clear" w:color="auto" w:fill="FFFFFF"/>
            <w:vAlign w:val="center"/>
          </w:tcPr>
          <w:p w14:paraId="0C1A229F" w14:textId="77777777" w:rsidR="00212518" w:rsidRPr="00EC55B3" w:rsidRDefault="00212518" w:rsidP="003B7A70">
            <w:pPr>
              <w:pStyle w:val="Header"/>
            </w:pPr>
            <w:r w:rsidRPr="00EC55B3">
              <w:t>E-mail Address</w:t>
            </w:r>
          </w:p>
        </w:tc>
        <w:tc>
          <w:tcPr>
            <w:tcW w:w="7560" w:type="dxa"/>
            <w:gridSpan w:val="2"/>
            <w:vAlign w:val="center"/>
          </w:tcPr>
          <w:p w14:paraId="61AED70C" w14:textId="44189229" w:rsidR="00212518" w:rsidRDefault="00E55CAA" w:rsidP="003B7A70">
            <w:pPr>
              <w:pStyle w:val="NormalArial"/>
            </w:pPr>
            <w:hyperlink r:id="rId9" w:history="1">
              <w:r w:rsidR="00212518" w:rsidRPr="00416FFC">
                <w:rPr>
                  <w:rStyle w:val="Hyperlink"/>
                </w:rPr>
                <w:t>dpietrucha@texasadvancedenergy.org</w:t>
              </w:r>
            </w:hyperlink>
            <w:r w:rsidR="00212518">
              <w:t xml:space="preserve"> </w:t>
            </w:r>
          </w:p>
        </w:tc>
      </w:tr>
      <w:tr w:rsidR="00212518" w14:paraId="35675251" w14:textId="77777777" w:rsidTr="003B7A70">
        <w:trPr>
          <w:trHeight w:val="350"/>
        </w:trPr>
        <w:tc>
          <w:tcPr>
            <w:tcW w:w="2880" w:type="dxa"/>
            <w:gridSpan w:val="2"/>
            <w:shd w:val="clear" w:color="auto" w:fill="FFFFFF"/>
            <w:vAlign w:val="center"/>
          </w:tcPr>
          <w:p w14:paraId="4C882DA3" w14:textId="77777777" w:rsidR="00212518" w:rsidRPr="00EC55B3" w:rsidRDefault="00212518" w:rsidP="003B7A70">
            <w:pPr>
              <w:pStyle w:val="Header"/>
            </w:pPr>
            <w:r w:rsidRPr="00EC55B3">
              <w:t>Company</w:t>
            </w:r>
          </w:p>
        </w:tc>
        <w:tc>
          <w:tcPr>
            <w:tcW w:w="7560" w:type="dxa"/>
            <w:gridSpan w:val="2"/>
            <w:vAlign w:val="center"/>
          </w:tcPr>
          <w:p w14:paraId="1F4BAE38" w14:textId="77777777" w:rsidR="00212518" w:rsidRDefault="00212518" w:rsidP="003B7A70">
            <w:pPr>
              <w:pStyle w:val="NormalArial"/>
            </w:pPr>
            <w:r>
              <w:t>Texas Advanced Energy Business Alliance</w:t>
            </w:r>
          </w:p>
        </w:tc>
      </w:tr>
      <w:tr w:rsidR="00212518" w14:paraId="57F69CDE" w14:textId="77777777" w:rsidTr="003B7A70">
        <w:trPr>
          <w:trHeight w:val="350"/>
        </w:trPr>
        <w:tc>
          <w:tcPr>
            <w:tcW w:w="2880" w:type="dxa"/>
            <w:gridSpan w:val="2"/>
            <w:tcBorders>
              <w:bottom w:val="single" w:sz="4" w:space="0" w:color="auto"/>
            </w:tcBorders>
            <w:shd w:val="clear" w:color="auto" w:fill="FFFFFF"/>
            <w:vAlign w:val="center"/>
          </w:tcPr>
          <w:p w14:paraId="57CDBB33" w14:textId="77777777" w:rsidR="00212518" w:rsidRPr="00EC55B3" w:rsidRDefault="00212518" w:rsidP="003B7A70">
            <w:pPr>
              <w:pStyle w:val="Header"/>
            </w:pPr>
            <w:r w:rsidRPr="00EC55B3">
              <w:t>Phone Number</w:t>
            </w:r>
          </w:p>
        </w:tc>
        <w:tc>
          <w:tcPr>
            <w:tcW w:w="7560" w:type="dxa"/>
            <w:gridSpan w:val="2"/>
            <w:tcBorders>
              <w:bottom w:val="single" w:sz="4" w:space="0" w:color="auto"/>
            </w:tcBorders>
            <w:vAlign w:val="center"/>
          </w:tcPr>
          <w:p w14:paraId="0A938233" w14:textId="77777777" w:rsidR="00212518" w:rsidRDefault="00212518" w:rsidP="003B7A70">
            <w:pPr>
              <w:pStyle w:val="NormalArial"/>
            </w:pPr>
            <w:r w:rsidRPr="005A48A4">
              <w:t>202-380-1950 ext. 3033</w:t>
            </w:r>
          </w:p>
        </w:tc>
      </w:tr>
      <w:tr w:rsidR="00212518" w14:paraId="711B4B05" w14:textId="77777777" w:rsidTr="003B7A70">
        <w:trPr>
          <w:trHeight w:val="350"/>
        </w:trPr>
        <w:tc>
          <w:tcPr>
            <w:tcW w:w="2880" w:type="dxa"/>
            <w:gridSpan w:val="2"/>
            <w:shd w:val="clear" w:color="auto" w:fill="FFFFFF"/>
            <w:vAlign w:val="center"/>
          </w:tcPr>
          <w:p w14:paraId="2AECCF49" w14:textId="77777777" w:rsidR="00212518" w:rsidRPr="00EC55B3" w:rsidRDefault="00212518" w:rsidP="003B7A70">
            <w:pPr>
              <w:pStyle w:val="Header"/>
            </w:pPr>
            <w:r>
              <w:t>Cell</w:t>
            </w:r>
            <w:r w:rsidRPr="00EC55B3">
              <w:t xml:space="preserve"> Number</w:t>
            </w:r>
          </w:p>
        </w:tc>
        <w:tc>
          <w:tcPr>
            <w:tcW w:w="7560" w:type="dxa"/>
            <w:gridSpan w:val="2"/>
            <w:vAlign w:val="center"/>
          </w:tcPr>
          <w:p w14:paraId="59D8E6CE" w14:textId="77777777" w:rsidR="00212518" w:rsidRDefault="00212518" w:rsidP="003B7A70">
            <w:pPr>
              <w:pStyle w:val="NormalArial"/>
            </w:pPr>
          </w:p>
        </w:tc>
      </w:tr>
      <w:tr w:rsidR="00212518" w14:paraId="76CDF0BD" w14:textId="77777777" w:rsidTr="003B7A70">
        <w:trPr>
          <w:trHeight w:val="350"/>
        </w:trPr>
        <w:tc>
          <w:tcPr>
            <w:tcW w:w="2880" w:type="dxa"/>
            <w:gridSpan w:val="2"/>
            <w:tcBorders>
              <w:bottom w:val="single" w:sz="4" w:space="0" w:color="auto"/>
            </w:tcBorders>
            <w:shd w:val="clear" w:color="auto" w:fill="FFFFFF"/>
            <w:vAlign w:val="center"/>
          </w:tcPr>
          <w:p w14:paraId="3F19E505" w14:textId="77777777" w:rsidR="00212518" w:rsidRPr="00EC55B3" w:rsidDel="00075A94" w:rsidRDefault="00212518" w:rsidP="003B7A70">
            <w:pPr>
              <w:pStyle w:val="Header"/>
            </w:pPr>
            <w:r>
              <w:t>Market Segment</w:t>
            </w:r>
          </w:p>
        </w:tc>
        <w:tc>
          <w:tcPr>
            <w:tcW w:w="7560" w:type="dxa"/>
            <w:gridSpan w:val="2"/>
            <w:tcBorders>
              <w:bottom w:val="single" w:sz="4" w:space="0" w:color="auto"/>
            </w:tcBorders>
            <w:vAlign w:val="center"/>
          </w:tcPr>
          <w:p w14:paraId="5F73C15D" w14:textId="30473429" w:rsidR="00212518" w:rsidRDefault="009978AB" w:rsidP="003B7A70">
            <w:pPr>
              <w:pStyle w:val="NormalArial"/>
            </w:pPr>
            <w:r>
              <w:t>Not Applicable</w:t>
            </w:r>
          </w:p>
        </w:tc>
      </w:tr>
    </w:tbl>
    <w:p w14:paraId="794497CF" w14:textId="77777777" w:rsidR="00212518" w:rsidRDefault="00212518" w:rsidP="00212518">
      <w:pPr>
        <w:pStyle w:val="NormalArial"/>
      </w:pPr>
    </w:p>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5"/>
      </w:tblGrid>
      <w:tr w:rsidR="00212518" w:rsidRPr="00B5080A" w14:paraId="074FF408" w14:textId="77777777" w:rsidTr="00212518">
        <w:trPr>
          <w:trHeight w:val="422"/>
          <w:jc w:val="center"/>
        </w:trPr>
        <w:tc>
          <w:tcPr>
            <w:tcW w:w="10525" w:type="dxa"/>
            <w:vAlign w:val="center"/>
          </w:tcPr>
          <w:p w14:paraId="5780E7F8" w14:textId="77777777" w:rsidR="00212518" w:rsidRPr="00075A94" w:rsidRDefault="00212518" w:rsidP="003B7A70">
            <w:pPr>
              <w:pStyle w:val="Header"/>
              <w:jc w:val="center"/>
            </w:pPr>
            <w:r w:rsidRPr="00075A94">
              <w:t>Comments</w:t>
            </w:r>
          </w:p>
        </w:tc>
      </w:tr>
    </w:tbl>
    <w:p w14:paraId="5102BA17" w14:textId="77777777" w:rsidR="00212518" w:rsidRDefault="00212518" w:rsidP="00983051">
      <w:pPr>
        <w:pStyle w:val="NormalArial"/>
        <w:spacing w:before="120" w:after="120"/>
      </w:pPr>
      <w:r>
        <w:t>Comment Summary</w:t>
      </w:r>
    </w:p>
    <w:p w14:paraId="70A9EC0E" w14:textId="01C647C4" w:rsidR="00212518" w:rsidRDefault="00212518" w:rsidP="00983051">
      <w:pPr>
        <w:pStyle w:val="NormalArial"/>
        <w:numPr>
          <w:ilvl w:val="0"/>
          <w:numId w:val="40"/>
        </w:numPr>
        <w:spacing w:before="120" w:after="120"/>
      </w:pPr>
      <w:r>
        <w:t>ERCOT should provide clarity that the revisions proposed in NPRR 1171, or any modifications made to Section 3.8.6, which pertain to Distributed Generation Resources (DGRs) and Distributed Energy Storage Resources (DESRs) do not pertain to Aggregate Distributed Energy Resources (ADERs) or the ADER Pilot Project currently underway.</w:t>
      </w:r>
    </w:p>
    <w:p w14:paraId="1C7477F6" w14:textId="78103F80" w:rsidR="00212518" w:rsidRDefault="00212518" w:rsidP="00983051">
      <w:pPr>
        <w:pStyle w:val="NormalArial"/>
        <w:numPr>
          <w:ilvl w:val="0"/>
          <w:numId w:val="40"/>
        </w:numPr>
        <w:spacing w:before="120" w:after="120"/>
      </w:pPr>
      <w:r>
        <w:t>ERCOT should be explicit that behind-the-meter (BTM) resources are eligible under rule changes to Section 3.8.6 if their capacity is large enough to perform Ancillary Services (AS).</w:t>
      </w:r>
    </w:p>
    <w:p w14:paraId="76FA0B2F" w14:textId="4970C51A" w:rsidR="00212518" w:rsidRDefault="00212518" w:rsidP="00983051">
      <w:pPr>
        <w:pStyle w:val="NormalArial"/>
        <w:spacing w:before="120" w:after="120"/>
      </w:pPr>
      <w:r>
        <w:t xml:space="preserve">TAEBA is submitting comments in support of the rule changes proposed in NPRR 1171 with some modifications and suggestions. The proposed changes would improve grid reliability by allowing DGRS and DESRs to perform ancillary services (AS) when located on a circuit subject to load shed. </w:t>
      </w:r>
      <w:r w:rsidR="00C04AA2">
        <w:t xml:space="preserve"> </w:t>
      </w:r>
      <w:r>
        <w:t>Allowing DGRs and DESRs which are on curtailable circuits to perform Non-Spinning Reserve Service (Non-Spin) and Regulation Down Service (Reg-Down) is a good first step to harness the grid reliability these resources can provide. Allowing DGRs and DESRs to provide certain AS will help to alleviate prices for consumers as well by introducing more competition into those products.</w:t>
      </w:r>
    </w:p>
    <w:p w14:paraId="252B0F44" w14:textId="7817769C" w:rsidR="00212518" w:rsidRDefault="00212518" w:rsidP="00983051">
      <w:pPr>
        <w:pStyle w:val="NormalArial"/>
        <w:spacing w:before="120" w:after="120"/>
      </w:pPr>
      <w:r>
        <w:t xml:space="preserve">ERCOT could improve the rule change by explicitly allowing BTM resources to perform Reg-Down and Non-Spin services. </w:t>
      </w:r>
      <w:r w:rsidR="00CF027C">
        <w:t xml:space="preserve"> </w:t>
      </w:r>
      <w:r>
        <w:t xml:space="preserve">On-site, commercial generating resources  located behind customer meters can be equally capable of performing AS to facilities which are connected to the distribution grid in front of the meter. Permitting BTM resources which have the technical capability to perform AS would even further improve competition to provide these services, improving both reliability and affordability.   </w:t>
      </w:r>
    </w:p>
    <w:p w14:paraId="03D33DBB" w14:textId="73278FBD" w:rsidR="00212518" w:rsidRDefault="00212518" w:rsidP="00983051">
      <w:pPr>
        <w:pStyle w:val="NormalArial"/>
        <w:spacing w:before="120" w:after="120"/>
      </w:pPr>
      <w:r>
        <w:t xml:space="preserve">TAEBA reflects other stakeholders’ concern that ADER Pilot Project resources should not be affected by these rule changes. For the program to obtain complete, actionable </w:t>
      </w:r>
      <w:r>
        <w:lastRenderedPageBreak/>
        <w:t xml:space="preserve">data regarding ADER participation, the program should be allowed to continue unaffected by the rule change. Program resources totaled 40 MW capacity providing Non-Spin at the March 8, 2023 program update. Considering the moderate size of the total capacity of the ADER program, and given that a load shed event is unlikely to affect all individual component DERs that comprise an ADER resource simultaneously due to their distribution, excluding the ADER Pilot Program from the proposed rule changes should not cause operational harm to the ERCOT grid. In recent working group meetings, ERCOT staff stated that ADERs, DGRs, and DESRs are different in their definitions, and thus the rule changes would not affect the pilot program. TAEBA supports this intent, but recommends additional clarity in the form of either an explicit statement  in the rule itself or in the NPRR description for the purpose of avoiding confusion and to ensure that the separation of the ADER Pilot Program from these rule changes is established in precedent .  </w:t>
      </w:r>
    </w:p>
    <w:p w14:paraId="7F82973F" w14:textId="1B9E7E26" w:rsidR="0086286F" w:rsidRPr="00983051" w:rsidRDefault="00212518" w:rsidP="00983051">
      <w:pPr>
        <w:pStyle w:val="NormalArial"/>
        <w:spacing w:before="120" w:after="120"/>
      </w:pPr>
      <w:r>
        <w:t xml:space="preserve">In its report, the Protocol Revision Subcommittee (PRS) suggests the ERCOT Board be responsible for reviewing and approving “the maximum amount of Non-Spin that can be provided by DGRs and DESRs that are interconnected to a distribution circuit that is subject to Load shed.” TAEBA believes this is an overly cautious and redundant layer of protection that may artificially limit DGR and DESR deployment. There is a nested assumption in the rule change as written that during a load shed event Reg Down and Non-Spin services will not be relied upon as heavily as other AS. While losing multiple AS providing resources from grid participation in a load shed event is not ideal, the possibility of this scenario affecting grid security or occurring at all is small. Furthermore, capacity constraints on individual TDSP distribution grids is likely to limit this problem by preventing too many DGRs or DESRs from interconnecting at the same circuit.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6286F" w14:paraId="75F2AC42" w14:textId="77777777" w:rsidTr="0086286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FF1450C" w14:textId="77777777" w:rsidR="0086286F" w:rsidRDefault="0086286F">
            <w:pPr>
              <w:pStyle w:val="NormalArial"/>
              <w:jc w:val="center"/>
              <w:rPr>
                <w:b/>
              </w:rPr>
            </w:pPr>
            <w:r>
              <w:rPr>
                <w:b/>
              </w:rPr>
              <w:t>Market Rules Notes</w:t>
            </w:r>
          </w:p>
        </w:tc>
      </w:tr>
    </w:tbl>
    <w:p w14:paraId="79D7020E" w14:textId="77777777" w:rsidR="00F80DB5" w:rsidRPr="00F80DB5" w:rsidRDefault="00F80DB5" w:rsidP="00F80DB5">
      <w:pPr>
        <w:tabs>
          <w:tab w:val="num" w:pos="0"/>
        </w:tabs>
        <w:spacing w:before="120" w:after="120"/>
        <w:rPr>
          <w:rFonts w:ascii="Arial" w:hAnsi="Arial" w:cs="Arial"/>
        </w:rPr>
      </w:pPr>
      <w:r w:rsidRPr="00F80DB5">
        <w:rPr>
          <w:rFonts w:ascii="Arial" w:hAnsi="Arial" w:cs="Arial"/>
        </w:rPr>
        <w:t>Please note the baseline Protocol language in the following sections has been updated to reflect the incorporation of the following NPRRs into the Protocols:</w:t>
      </w:r>
    </w:p>
    <w:p w14:paraId="4876C3A1" w14:textId="79AAC1CC" w:rsidR="00F80DB5" w:rsidRPr="00F80DB5" w:rsidRDefault="00F80DB5" w:rsidP="00F80DB5">
      <w:pPr>
        <w:numPr>
          <w:ilvl w:val="0"/>
          <w:numId w:val="42"/>
        </w:numPr>
        <w:spacing w:before="120"/>
        <w:rPr>
          <w:rFonts w:ascii="Arial" w:hAnsi="Arial" w:cs="Arial"/>
        </w:rPr>
      </w:pPr>
      <w:r w:rsidRPr="00F80DB5">
        <w:rPr>
          <w:rFonts w:ascii="Arial" w:hAnsi="Arial" w:cs="Arial"/>
        </w:rPr>
        <w:t>NPRR863, Creation of ERCOT Contingency Reserve Service and Revisions to Responsive Reserve (unboxed 6/9/23)</w:t>
      </w:r>
    </w:p>
    <w:p w14:paraId="3C644F94" w14:textId="20992E0E" w:rsidR="00212518" w:rsidRPr="00F80DB5" w:rsidRDefault="00F80DB5" w:rsidP="00212518">
      <w:pPr>
        <w:numPr>
          <w:ilvl w:val="1"/>
          <w:numId w:val="42"/>
        </w:numPr>
        <w:spacing w:after="120"/>
        <w:rPr>
          <w:rFonts w:ascii="Arial" w:hAnsi="Arial" w:cs="Arial"/>
        </w:rPr>
      </w:pPr>
      <w:r w:rsidRPr="00F80DB5">
        <w:rPr>
          <w:rFonts w:ascii="Arial" w:hAnsi="Arial" w:cs="Arial"/>
        </w:rPr>
        <w:t>Section 3.16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12518" w14:paraId="1569AD8F" w14:textId="77777777" w:rsidTr="003B7A70">
        <w:trPr>
          <w:trHeight w:val="350"/>
        </w:trPr>
        <w:tc>
          <w:tcPr>
            <w:tcW w:w="10440" w:type="dxa"/>
            <w:tcBorders>
              <w:bottom w:val="single" w:sz="4" w:space="0" w:color="auto"/>
            </w:tcBorders>
            <w:shd w:val="clear" w:color="auto" w:fill="FFFFFF"/>
            <w:vAlign w:val="center"/>
          </w:tcPr>
          <w:p w14:paraId="6F4DC41E" w14:textId="77777777" w:rsidR="00212518" w:rsidRDefault="00212518" w:rsidP="003B7A70">
            <w:pPr>
              <w:pStyle w:val="Header"/>
              <w:jc w:val="center"/>
            </w:pPr>
            <w:r>
              <w:t>Revised Cover Page Language</w:t>
            </w:r>
          </w:p>
        </w:tc>
      </w:tr>
    </w:tbl>
    <w:p w14:paraId="161EF331" w14:textId="75233C60" w:rsidR="00212518" w:rsidRPr="00CA71EA" w:rsidRDefault="00212518" w:rsidP="00E803E7">
      <w:pPr>
        <w:pStyle w:val="NormalArial"/>
        <w:spacing w:before="120" w:after="120"/>
        <w:rPr>
          <w:rFonts w:cs="Arial"/>
        </w:rPr>
      </w:pPr>
      <w:r>
        <w:rPr>
          <w:rFonts w:cs="Arial"/>
          <w:bCs/>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5326088F" w:rsidR="009A3772" w:rsidRDefault="00212518">
            <w:pPr>
              <w:pStyle w:val="Header"/>
              <w:jc w:val="center"/>
            </w:pPr>
            <w:r>
              <w:t xml:space="preserve">Revised </w:t>
            </w:r>
            <w:r w:rsidR="009A3772">
              <w:t>Proposed Protocol Language</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0" w:name="Resource"/>
      <w:bookmarkStart w:id="1" w:name="_Toc112226103"/>
      <w:bookmarkStart w:id="2" w:name="_Toc204048540"/>
      <w:bookmarkStart w:id="3" w:name="_Toc400526135"/>
      <w:bookmarkStart w:id="4" w:name="_Toc405534453"/>
      <w:bookmarkStart w:id="5" w:name="_Toc406570466"/>
      <w:bookmarkStart w:id="6" w:name="_Toc410910618"/>
      <w:bookmarkStart w:id="7" w:name="_Toc411841046"/>
      <w:bookmarkStart w:id="8" w:name="_Toc422147008"/>
      <w:bookmarkStart w:id="9" w:name="_Toc433020604"/>
      <w:bookmarkStart w:id="10" w:name="_Toc437262045"/>
      <w:bookmarkStart w:id="11" w:name="_Toc478375220"/>
      <w:bookmarkStart w:id="12" w:name="_Toc10017747"/>
      <w:bookmarkStart w:id="13" w:name="_Toc28421538"/>
      <w:bookmarkStart w:id="14" w:name="_Hlk90900980"/>
      <w:bookmarkEnd w:id="0"/>
      <w:r w:rsidRPr="00B3048F">
        <w:rPr>
          <w:b/>
          <w:bCs/>
          <w:i/>
        </w:rPr>
        <w:t>3.8.</w:t>
      </w:r>
      <w:r>
        <w:rPr>
          <w:b/>
          <w:bCs/>
          <w:i/>
        </w:rPr>
        <w:t>6</w:t>
      </w:r>
      <w:r w:rsidRPr="00B3048F">
        <w:rPr>
          <w:b/>
          <w:bCs/>
          <w:i/>
        </w:rPr>
        <w:tab/>
        <w:t>Distribution Generation Resources (DGRs) and Distribution Energy Storage Resources (DESRs)</w:t>
      </w:r>
      <w:bookmarkEnd w:id="1"/>
    </w:p>
    <w:p w14:paraId="769C7FC4" w14:textId="2AD2347C" w:rsidR="0014498F" w:rsidRDefault="00C4712B" w:rsidP="00C4712B">
      <w:pPr>
        <w:spacing w:after="240"/>
        <w:ind w:left="720" w:hanging="720"/>
        <w:rPr>
          <w:ins w:id="15" w:author="ERCOT" w:date="2022-11-28T12:40:00Z"/>
        </w:rPr>
      </w:pPr>
      <w:r w:rsidRPr="00B3048F">
        <w:t>(1)</w:t>
      </w:r>
      <w:r w:rsidRPr="00B3048F">
        <w:tab/>
        <w:t xml:space="preserve">As a condition for the interconnection of a DGR or DESR, the affected Resource Entity, after consultation with the relevant Distribution Service Provider (DSP), shall </w:t>
      </w:r>
      <w:ins w:id="16" w:author="ERCOT" w:date="2022-12-14T11:50:00Z">
        <w:r w:rsidR="00354EDF">
          <w:t>submit</w:t>
        </w:r>
      </w:ins>
      <w:ins w:id="17" w:author="ERCOT" w:date="2022-12-07T14:55:00Z">
        <w:r w:rsidR="008D1E05">
          <w:t xml:space="preserve"> an executed</w:t>
        </w:r>
      </w:ins>
      <w:ins w:id="18" w:author="ERCOT" w:date="2023-01-05T10:28:00Z">
        <w:r w:rsidR="009E6FD1">
          <w:t xml:space="preserve"> Section 23, Form </w:t>
        </w:r>
      </w:ins>
      <w:ins w:id="19" w:author="ERCOT" w:date="2023-01-05T11:08:00Z">
        <w:r w:rsidR="00330F33">
          <w:t>Q</w:t>
        </w:r>
      </w:ins>
      <w:ins w:id="20" w:author="ERCOT" w:date="2023-01-05T10:28:00Z">
        <w:r w:rsidR="009E6FD1">
          <w:t>, Interconnection Circuit Designation for Distribution Generation Resources (DGRs) and Distribution Energy Storage Resources (DESRs)</w:t>
        </w:r>
      </w:ins>
      <w:ins w:id="21" w:author="ERCOT" w:date="2022-12-15T12:57:00Z">
        <w:r w:rsidR="00871862">
          <w:t>.</w:t>
        </w:r>
      </w:ins>
    </w:p>
    <w:p w14:paraId="1216113D" w14:textId="77777777" w:rsidR="007A5372" w:rsidRDefault="007A5372" w:rsidP="007A5372">
      <w:pPr>
        <w:spacing w:after="240"/>
        <w:ind w:left="1440" w:hanging="720"/>
        <w:rPr>
          <w:ins w:id="22" w:author="ERCOT" w:date="2023-03-28T11:16:00Z"/>
        </w:rPr>
      </w:pPr>
      <w:ins w:id="23" w:author="ERCOT" w:date="2023-03-28T11:16:00Z">
        <w:r>
          <w:lastRenderedPageBreak/>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ins>
    </w:p>
    <w:p w14:paraId="73A005C2" w14:textId="77777777" w:rsidR="007A5372" w:rsidRDefault="007A5372" w:rsidP="007A5372">
      <w:pPr>
        <w:spacing w:after="240"/>
        <w:ind w:left="1440" w:hanging="720"/>
        <w:rPr>
          <w:ins w:id="24" w:author="ERCOT" w:date="2023-03-28T11:16:00Z"/>
        </w:rPr>
      </w:pPr>
      <w:ins w:id="25"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6" w:author="ERCOT" w:date="2023-03-28T11:16:00Z"/>
        </w:rPr>
      </w:pPr>
      <w:ins w:id="27"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28" w:author="ERCOT" w:date="2023-03-28T11:16:00Z"/>
        </w:rPr>
      </w:pPr>
      <w:ins w:id="29"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0" w:author="ERCOT" w:date="2023-03-28T11:16:00Z"/>
        </w:rPr>
      </w:pPr>
      <w:ins w:id="31"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2" w:author="ERCOT" w:date="2023-03-29T17:58:00Z">
        <w:r w:rsidR="0051775F">
          <w:rPr>
            <w:bCs/>
            <w:szCs w:val="20"/>
          </w:rPr>
          <w:t>:</w:t>
        </w:r>
      </w:ins>
    </w:p>
    <w:p w14:paraId="6768B532" w14:textId="77777777" w:rsidR="007A5372" w:rsidRPr="00795168" w:rsidRDefault="007A5372" w:rsidP="007A5372">
      <w:pPr>
        <w:spacing w:after="240"/>
        <w:ind w:left="2160" w:hanging="720"/>
        <w:rPr>
          <w:ins w:id="33" w:author="ERCOT" w:date="2023-03-28T11:16:00Z"/>
        </w:rPr>
      </w:pPr>
      <w:ins w:id="34"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5" w:author="ERCOT" w:date="2023-03-28T11:16:00Z"/>
        </w:rPr>
      </w:pPr>
      <w:ins w:id="36"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7" w:author="ERCOT" w:date="2023-03-28T11:16:00Z"/>
        </w:rPr>
      </w:pPr>
      <w:ins w:id="38"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39" w:author="ERCOT" w:date="2023-03-28T11:16:00Z"/>
        </w:rPr>
      </w:pPr>
      <w:ins w:id="40"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1" w:author="ERCOT" w:date="2023-01-05T10:34:00Z">
        <w:r w:rsidR="00795168" w:rsidDel="00795168">
          <w:delText>a</w:delText>
        </w:r>
      </w:del>
      <w:ins w:id="42" w:author="ERCOT" w:date="2023-03-28T11:17:00Z">
        <w:r w:rsidR="007A5372">
          <w:t>2</w:t>
        </w:r>
      </w:ins>
      <w:r w:rsidRPr="00B3048F">
        <w:t>)</w:t>
      </w:r>
      <w:ins w:id="43" w:author="ERCOT" w:date="2023-01-05T10:34:00Z">
        <w:r w:rsidR="00795168">
          <w:tab/>
        </w:r>
      </w:ins>
      <w:r w:rsidRPr="00B3048F">
        <w:t>If a DSP</w:t>
      </w:r>
      <w:del w:id="44" w:author="ERCOT" w:date="2023-03-28T11:18:00Z">
        <w:r w:rsidRPr="00B3048F" w:rsidDel="007A5372">
          <w:delText xml:space="preserve"> subsequently</w:delText>
        </w:r>
      </w:del>
      <w:r w:rsidRPr="00B3048F">
        <w:t xml:space="preserve"> </w:t>
      </w:r>
      <w:ins w:id="45" w:author="ERCOT" w:date="2023-03-28T11:18:00Z">
        <w:r w:rsidR="007A5372">
          <w:t xml:space="preserve">at any time after the interconnection of a DGR or DESR </w:t>
        </w:r>
      </w:ins>
      <w:r w:rsidRPr="00B3048F">
        <w:t xml:space="preserve">determines that any circuit to which </w:t>
      </w:r>
      <w:del w:id="46" w:author="ERCOT" w:date="2023-03-28T11:18:00Z">
        <w:r w:rsidRPr="00B3048F" w:rsidDel="007A5372">
          <w:delText xml:space="preserve">a </w:delText>
        </w:r>
      </w:del>
      <w:ins w:id="47" w:author="ERCOT" w:date="2023-03-28T11:18:00Z">
        <w:r w:rsidR="007A5372">
          <w:t>the</w:t>
        </w:r>
        <w:r w:rsidR="007A5372" w:rsidRPr="00B3048F">
          <w:t xml:space="preserve"> </w:t>
        </w:r>
      </w:ins>
      <w:r w:rsidRPr="00B3048F">
        <w:t xml:space="preserve">DGR or DESR is interconnected will </w:t>
      </w:r>
      <w:del w:id="48" w:author="ERCOT" w:date="2022-12-14T12:00:00Z">
        <w:r w:rsidRPr="00B3048F" w:rsidDel="004237B6">
          <w:delText xml:space="preserve">need to </w:delText>
        </w:r>
      </w:del>
      <w:r w:rsidRPr="00B3048F">
        <w:t>be</w:t>
      </w:r>
      <w:ins w:id="49" w:author="ERCOT" w:date="2022-12-14T12:00:00Z">
        <w:r w:rsidR="004237B6">
          <w:t xml:space="preserve"> subject to</w:t>
        </w:r>
      </w:ins>
      <w:r w:rsidRPr="00B3048F">
        <w:t xml:space="preserve"> </w:t>
      </w:r>
      <w:del w:id="50" w:author="ERCOT" w:date="2022-12-15T13:19:00Z">
        <w:r w:rsidRPr="00B3048F" w:rsidDel="00725CD1">
          <w:delText>disconnect</w:delText>
        </w:r>
      </w:del>
      <w:ins w:id="51" w:author="ERCOT" w:date="2022-12-15T13:19:00Z">
        <w:r w:rsidR="00725CD1">
          <w:t>Load shed</w:t>
        </w:r>
      </w:ins>
      <w:del w:id="52" w:author="ERCOT" w:date="2022-12-14T12:00:00Z">
        <w:r w:rsidRPr="00B3048F" w:rsidDel="004237B6">
          <w:delText>ed</w:delText>
        </w:r>
      </w:del>
      <w:r w:rsidRPr="00B3048F">
        <w:t xml:space="preserve"> during </w:t>
      </w:r>
      <w:del w:id="53" w:author="ERCOT" w:date="2022-11-28T12:45:00Z">
        <w:r w:rsidRPr="00B3048F" w:rsidDel="00DC13E3">
          <w:delText xml:space="preserve">these </w:delText>
        </w:r>
      </w:del>
      <w:ins w:id="54" w:author="ERCOT" w:date="2022-11-28T12:45:00Z">
        <w:r w:rsidR="00DC13E3">
          <w:t>any of the</w:t>
        </w:r>
        <w:r w:rsidR="00DC13E3" w:rsidRPr="00B3048F">
          <w:t xml:space="preserve"> </w:t>
        </w:r>
      </w:ins>
      <w:r w:rsidRPr="00B3048F">
        <w:t>Load shedding events</w:t>
      </w:r>
      <w:ins w:id="55" w:author="ERCOT" w:date="2022-11-28T12:45:00Z">
        <w:r w:rsidR="00DC13E3">
          <w:t xml:space="preserve"> li</w:t>
        </w:r>
      </w:ins>
      <w:ins w:id="56" w:author="ERCOT" w:date="2022-11-28T12:46:00Z">
        <w:r w:rsidR="00DC13E3">
          <w:t>sted</w:t>
        </w:r>
      </w:ins>
      <w:ins w:id="57" w:author="ERCOT" w:date="2023-03-28T11:19:00Z">
        <w:r w:rsidR="007A5372">
          <w:t xml:space="preserve"> in paragraph (1)(a) above</w:t>
        </w:r>
      </w:ins>
      <w:r w:rsidRPr="00B3048F">
        <w:t xml:space="preserve">, or that a DGR or DESR will need to be </w:t>
      </w:r>
      <w:del w:id="58" w:author="ERCOT" w:date="2022-12-14T12:23:00Z">
        <w:r w:rsidRPr="00B3048F" w:rsidDel="005476EF">
          <w:delText xml:space="preserve">moved </w:delText>
        </w:r>
      </w:del>
      <w:ins w:id="59" w:author="ERCOT" w:date="2022-12-14T12:23:00Z">
        <w:r w:rsidR="005476EF">
          <w:t xml:space="preserve">electrically relocated </w:t>
        </w:r>
      </w:ins>
      <w:r w:rsidRPr="00B3048F">
        <w:t xml:space="preserve">to a circuit that will be </w:t>
      </w:r>
      <w:ins w:id="60" w:author="ERCOT" w:date="2022-12-14T12:24:00Z">
        <w:r w:rsidR="005476EF">
          <w:t xml:space="preserve">subject to </w:t>
        </w:r>
      </w:ins>
      <w:del w:id="61" w:author="ERCOT" w:date="2022-12-15T13:19:00Z">
        <w:r w:rsidRPr="00B3048F" w:rsidDel="00725CD1">
          <w:delText>disconnect</w:delText>
        </w:r>
      </w:del>
      <w:ins w:id="62" w:author="ERCOT" w:date="2022-12-15T13:19:00Z">
        <w:r w:rsidR="00725CD1">
          <w:t>Load shed</w:t>
        </w:r>
      </w:ins>
      <w:del w:id="63"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lastRenderedPageBreak/>
        <w:t>(</w:t>
      </w:r>
      <w:ins w:id="64" w:author="ERCOT" w:date="2023-03-28T11:19:00Z">
        <w:r w:rsidR="007A5372">
          <w:t>a</w:t>
        </w:r>
      </w:ins>
      <w:del w:id="65" w:author="ERCOT" w:date="2023-03-28T11:19:00Z">
        <w:r w:rsidRPr="00B3048F" w:rsidDel="007A5372">
          <w:delText>i</w:delText>
        </w:r>
      </w:del>
      <w:r w:rsidRPr="00B3048F">
        <w:t>)</w:t>
      </w:r>
      <w:r w:rsidRPr="00B3048F">
        <w:tab/>
      </w:r>
      <w:r>
        <w:t>T</w:t>
      </w:r>
      <w:r w:rsidRPr="00B3048F">
        <w:t>he DSP shall promptly</w:t>
      </w:r>
      <w:r w:rsidR="004F2353">
        <w:t xml:space="preserve"> </w:t>
      </w:r>
      <w:ins w:id="66" w:author="ERCOT" w:date="2022-12-14T12:18:00Z">
        <w:r w:rsidR="00BD1341">
          <w:t>notify</w:t>
        </w:r>
      </w:ins>
      <w:ins w:id="67" w:author="ERCOT" w:date="2022-12-07T16:16:00Z">
        <w:r w:rsidR="004F2353">
          <w:t xml:space="preserve"> ERCOT </w:t>
        </w:r>
      </w:ins>
      <w:ins w:id="68" w:author="ERCOT" w:date="2023-03-28T11:20:00Z">
        <w:r w:rsidR="007A5372">
          <w:t>and</w:t>
        </w:r>
      </w:ins>
      <w:del w:id="69"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0" w:author="ERCOT" w:date="2023-03-29T18:00:00Z"/>
          <w:highlight w:val="yellow"/>
        </w:rPr>
      </w:pPr>
      <w:r w:rsidRPr="00B3048F">
        <w:t>(</w:t>
      </w:r>
      <w:ins w:id="71" w:author="ERCOT" w:date="2023-03-28T11:19:00Z">
        <w:r w:rsidR="007A5372">
          <w:t>b</w:t>
        </w:r>
      </w:ins>
      <w:del w:id="72" w:author="ERCOT" w:date="2023-03-28T11:19:00Z">
        <w:r w:rsidRPr="00B3048F" w:rsidDel="007A5372">
          <w:delText>ii</w:delText>
        </w:r>
      </w:del>
      <w:r w:rsidRPr="00B3048F">
        <w:t>)</w:t>
      </w:r>
      <w:r w:rsidRPr="00B3048F">
        <w:tab/>
      </w:r>
      <w:r>
        <w:t>T</w:t>
      </w:r>
      <w:r w:rsidRPr="00B3048F">
        <w:t xml:space="preserve">he Resource Entity </w:t>
      </w:r>
      <w:ins w:id="73" w:author="ERCOT" w:date="2023-03-28T11:20:00Z">
        <w:r w:rsidR="007A5372" w:rsidRPr="00D52E8A">
          <w:t xml:space="preserve">for the DGR or DESR </w:t>
        </w:r>
      </w:ins>
      <w:r w:rsidRPr="00D52E8A">
        <w:t xml:space="preserve">shall promptly </w:t>
      </w:r>
      <w:del w:id="74" w:author="ERCOT" w:date="2022-12-07T16:21:00Z">
        <w:r w:rsidRPr="00D52E8A" w:rsidDel="004F2353">
          <w:delText xml:space="preserve">notify </w:delText>
        </w:r>
      </w:del>
      <w:ins w:id="75" w:author="ERCOT" w:date="2022-12-07T16:21:00Z">
        <w:r w:rsidR="004F2353" w:rsidRPr="00D52E8A">
          <w:t xml:space="preserve">submit </w:t>
        </w:r>
      </w:ins>
      <w:ins w:id="76" w:author="ERCOT" w:date="2022-12-14T12:24:00Z">
        <w:r w:rsidR="005476EF" w:rsidRPr="00D52E8A">
          <w:t>an</w:t>
        </w:r>
      </w:ins>
      <w:ins w:id="77" w:author="ERCOT" w:date="2022-12-07T16:21:00Z">
        <w:r w:rsidR="004F2353" w:rsidRPr="00D52E8A">
          <w:t xml:space="preserve"> updated </w:t>
        </w:r>
      </w:ins>
      <w:ins w:id="78" w:author="ERCOT" w:date="2023-01-05T10:35:00Z">
        <w:r w:rsidR="00795168" w:rsidRPr="00D52E8A">
          <w:t xml:space="preserve">Section </w:t>
        </w:r>
        <w:r w:rsidR="00795168" w:rsidRPr="00613C2B">
          <w:t>23, F</w:t>
        </w:r>
      </w:ins>
      <w:ins w:id="79" w:author="ERCOT" w:date="2022-12-07T16:21:00Z">
        <w:r w:rsidR="004F2353" w:rsidRPr="00613C2B">
          <w:t xml:space="preserve">orm </w:t>
        </w:r>
      </w:ins>
      <w:ins w:id="80" w:author="ERCOT" w:date="2023-01-05T11:08:00Z">
        <w:r w:rsidR="00330F33" w:rsidRPr="00613C2B">
          <w:t>Q</w:t>
        </w:r>
      </w:ins>
      <w:ins w:id="81" w:author="ERCOT" w:date="2023-03-28T11:20:00Z">
        <w:r w:rsidR="007A5372" w:rsidRPr="00613C2B">
          <w:t>,</w:t>
        </w:r>
      </w:ins>
      <w:ins w:id="82" w:author="ERCOT" w:date="2022-12-14T12:19:00Z">
        <w:r w:rsidR="00BD1341" w:rsidRPr="00613C2B">
          <w:t xml:space="preserve"> </w:t>
        </w:r>
      </w:ins>
      <w:ins w:id="83" w:author="ERCOT" w:date="2022-12-07T16:21:00Z">
        <w:r w:rsidR="004F2353" w:rsidRPr="00613C2B">
          <w:t xml:space="preserve">to </w:t>
        </w:r>
      </w:ins>
      <w:r w:rsidRPr="00613C2B">
        <w:t xml:space="preserve">ERCOT </w:t>
      </w:r>
      <w:del w:id="84" w:author="ERCOT" w:date="2022-12-07T16:21:00Z">
        <w:r w:rsidRPr="00613C2B" w:rsidDel="004F2353">
          <w:delText>of this fact</w:delText>
        </w:r>
      </w:del>
      <w:ins w:id="85" w:author="ERCOT" w:date="2023-03-28T11:20:00Z">
        <w:r w:rsidR="007A5372" w:rsidRPr="00613C2B">
          <w:t xml:space="preserve">and shall make a corresponding update to </w:t>
        </w:r>
      </w:ins>
      <w:ins w:id="86" w:author="ERCOT" w:date="2023-03-28T11:21:00Z">
        <w:r w:rsidR="007A5372" w:rsidRPr="00613C2B">
          <w:t>its</w:t>
        </w:r>
      </w:ins>
      <w:del w:id="87" w:author="ERCOT" w:date="2023-03-28T11:21:00Z">
        <w:r w:rsidRPr="00613C2B" w:rsidDel="007A5372">
          <w:delText>via the</w:delText>
        </w:r>
      </w:del>
      <w:r w:rsidRPr="00613C2B">
        <w:t xml:space="preserve"> Resource Registration </w:t>
      </w:r>
      <w:del w:id="88" w:author="ERCOT" w:date="2023-03-28T11:21:00Z">
        <w:r w:rsidRPr="00613C2B" w:rsidDel="007A5372">
          <w:delText>process</w:delText>
        </w:r>
      </w:del>
      <w:ins w:id="89"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0" w:author="ERCOT" w:date="2023-03-28T11:19:00Z">
        <w:r w:rsidR="007A5372" w:rsidRPr="00613C2B">
          <w:t>c</w:t>
        </w:r>
      </w:ins>
      <w:del w:id="91" w:author="ERCOT" w:date="2023-03-28T11:19:00Z">
        <w:r w:rsidRPr="00613C2B" w:rsidDel="007A5372">
          <w:delText>iii</w:delText>
        </w:r>
      </w:del>
      <w:r w:rsidRPr="00613C2B">
        <w:t>)</w:t>
      </w:r>
      <w:r w:rsidRPr="00613C2B">
        <w:tab/>
      </w:r>
      <w:ins w:id="92" w:author="ERCOT" w:date="2022-12-15T13:17:00Z">
        <w:r w:rsidR="00C16824" w:rsidRPr="00613C2B">
          <w:t xml:space="preserve">The </w:t>
        </w:r>
      </w:ins>
      <w:ins w:id="93" w:author="ERCOT" w:date="2022-12-14T12:21:00Z">
        <w:r w:rsidR="005476EF" w:rsidRPr="00613C2B">
          <w:t>Ancillary Service</w:t>
        </w:r>
      </w:ins>
      <w:ins w:id="94" w:author="ERCOT" w:date="2022-12-15T13:17:00Z">
        <w:r w:rsidR="00C16824" w:rsidRPr="00613C2B">
          <w:t xml:space="preserve"> qualification</w:t>
        </w:r>
      </w:ins>
      <w:ins w:id="95" w:author="ERCOT" w:date="2022-12-14T12:21:00Z">
        <w:r w:rsidR="005476EF" w:rsidRPr="00613C2B">
          <w:t xml:space="preserve"> </w:t>
        </w:r>
      </w:ins>
      <w:ins w:id="96" w:author="ERCOT" w:date="2022-12-14T12:20:00Z">
        <w:r w:rsidR="005476EF" w:rsidRPr="00613C2B">
          <w:t>limita</w:t>
        </w:r>
      </w:ins>
      <w:ins w:id="97" w:author="ERCOT" w:date="2022-12-14T12:21:00Z">
        <w:r w:rsidR="005476EF" w:rsidRPr="00613C2B">
          <w:t xml:space="preserve">tions in </w:t>
        </w:r>
      </w:ins>
      <w:ins w:id="98" w:author="ERCOT" w:date="2022-12-15T13:17:00Z">
        <w:r w:rsidR="00C16824" w:rsidRPr="00613C2B">
          <w:t xml:space="preserve">paragraph </w:t>
        </w:r>
      </w:ins>
      <w:ins w:id="99" w:author="ERCOT" w:date="2023-03-28T11:21:00Z">
        <w:r w:rsidR="007A5372" w:rsidRPr="00613C2B">
          <w:t>(1</w:t>
        </w:r>
        <w:r w:rsidR="007A5372" w:rsidRPr="00047793">
          <w:t>)</w:t>
        </w:r>
      </w:ins>
      <w:ins w:id="100" w:author="ERCOT" w:date="2022-12-15T13:17:00Z">
        <w:r w:rsidR="00C16824" w:rsidRPr="00047793">
          <w:t>(c</w:t>
        </w:r>
      </w:ins>
      <w:ins w:id="101" w:author="ERCOT" w:date="2022-10-13T08:29:00Z">
        <w:r w:rsidR="00543A61" w:rsidRPr="00047793">
          <w:t>)</w:t>
        </w:r>
      </w:ins>
      <w:ins w:id="102" w:author="ERCOT" w:date="2023-03-15T09:55:00Z">
        <w:r w:rsidR="00182B8F" w:rsidRPr="00047793">
          <w:t xml:space="preserve"> above</w:t>
        </w:r>
      </w:ins>
      <w:ins w:id="103" w:author="ERCOT" w:date="2023-03-29T18:03:00Z">
        <w:r w:rsidR="00047793" w:rsidRPr="00047793">
          <w:t xml:space="preserve"> </w:t>
        </w:r>
      </w:ins>
      <w:ins w:id="104" w:author="ERCOT" w:date="2022-10-13T08:29:00Z">
        <w:r w:rsidR="00543A61" w:rsidRPr="00047793">
          <w:t>will</w:t>
        </w:r>
        <w:r w:rsidR="00543A61" w:rsidRPr="00613C2B">
          <w:t xml:space="preserve"> apply to </w:t>
        </w:r>
      </w:ins>
      <w:del w:id="105" w:author="ERCOT" w:date="2022-10-13T08:29:00Z">
        <w:r w:rsidRPr="00613C2B" w:rsidDel="00543A61">
          <w:delText>T</w:delText>
        </w:r>
      </w:del>
      <w:ins w:id="106" w:author="ERCOT" w:date="2022-10-13T08:29:00Z">
        <w:r w:rsidR="00543A61" w:rsidRPr="00613C2B">
          <w:t>t</w:t>
        </w:r>
      </w:ins>
      <w:r w:rsidRPr="00613C2B">
        <w:t>he DGR or DESR</w:t>
      </w:r>
      <w:del w:id="107" w:author="ERCOT" w:date="2022-10-13T08:31:00Z">
        <w:r w:rsidRPr="00613C2B" w:rsidDel="00543A61">
          <w:delText xml:space="preserve"> </w:delText>
        </w:r>
      </w:del>
      <w:del w:id="108" w:author="ERCOT" w:date="2022-10-13T08:27:00Z">
        <w:r w:rsidRPr="00613C2B" w:rsidDel="00543A61">
          <w:delText>will</w:delText>
        </w:r>
      </w:del>
      <w:del w:id="109" w:author="ERCOT" w:date="2022-10-13T08:31:00Z">
        <w:r w:rsidRPr="00613C2B" w:rsidDel="00543A61">
          <w:delText xml:space="preserve"> </w:delText>
        </w:r>
      </w:del>
      <w:del w:id="110" w:author="ERCOT" w:date="2022-10-13T08:26:00Z">
        <w:r w:rsidRPr="00613C2B" w:rsidDel="00543A61">
          <w:delText xml:space="preserve">immediately be disqualified from offering </w:delText>
        </w:r>
      </w:del>
      <w:del w:id="111" w:author="ERCOT" w:date="2022-10-13T08:31:00Z">
        <w:r w:rsidRPr="00613C2B" w:rsidDel="00543A61">
          <w:delText xml:space="preserve">to provide any </w:delText>
        </w:r>
      </w:del>
      <w:del w:id="112" w:author="ERCOT" w:date="2022-10-13T08:28:00Z">
        <w:r w:rsidRPr="00613C2B" w:rsidDel="00543A61">
          <w:delText xml:space="preserve">Ancillary </w:delText>
        </w:r>
      </w:del>
      <w:del w:id="113" w:author="ERCOT" w:date="2022-10-13T08:30:00Z">
        <w:r w:rsidRPr="00613C2B" w:rsidDel="00543A61">
          <w:delText>S</w:delText>
        </w:r>
      </w:del>
      <w:del w:id="114"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5" w:author="ERCOT" w:date="2023-03-28T11:24:00Z"/>
        </w:rPr>
      </w:pPr>
      <w:r w:rsidRPr="00D52E8A">
        <w:t>(</w:t>
      </w:r>
      <w:ins w:id="116" w:author="ERCOT" w:date="2023-03-28T11:21:00Z">
        <w:r w:rsidR="007A5372" w:rsidRPr="00D52E8A">
          <w:t>3</w:t>
        </w:r>
      </w:ins>
      <w:del w:id="117" w:author="ERCOT" w:date="2022-10-11T13:16:00Z">
        <w:r w:rsidRPr="00D52E8A" w:rsidDel="002F3983">
          <w:delText>b</w:delText>
        </w:r>
      </w:del>
      <w:r w:rsidRPr="00D52E8A">
        <w:t>)</w:t>
      </w:r>
      <w:r w:rsidRPr="00D52E8A">
        <w:tab/>
      </w:r>
      <w:ins w:id="118" w:author="ERCOT" w:date="2022-12-14T12:25:00Z">
        <w:r w:rsidR="005476EF" w:rsidRPr="00D52E8A">
          <w:t>If a DGR</w:t>
        </w:r>
      </w:ins>
      <w:ins w:id="119" w:author="ERCOT" w:date="2022-12-15T13:18:00Z">
        <w:r w:rsidR="00725CD1" w:rsidRPr="00D52E8A">
          <w:t xml:space="preserve"> or </w:t>
        </w:r>
      </w:ins>
      <w:ins w:id="120" w:author="ERCOT" w:date="2022-12-14T12:25:00Z">
        <w:r w:rsidR="005476EF" w:rsidRPr="00D52E8A">
          <w:t>DESR is</w:t>
        </w:r>
      </w:ins>
      <w:ins w:id="121" w:author="ERCOT" w:date="2022-12-14T12:26:00Z">
        <w:r w:rsidR="005476EF" w:rsidRPr="00D52E8A">
          <w:t xml:space="preserve"> </w:t>
        </w:r>
      </w:ins>
      <w:ins w:id="122" w:author="ERCOT" w:date="2022-12-15T13:18:00Z">
        <w:r w:rsidR="00725CD1" w:rsidRPr="00D52E8A">
          <w:t>interconnected to</w:t>
        </w:r>
      </w:ins>
      <w:ins w:id="123" w:author="ERCOT" w:date="2022-12-14T12:26:00Z">
        <w:r w:rsidR="005476EF" w:rsidRPr="00D52E8A">
          <w:t xml:space="preserve"> a circuit that is subject to </w:t>
        </w:r>
      </w:ins>
      <w:ins w:id="124" w:author="ERCOT" w:date="2022-12-15T13:18:00Z">
        <w:r w:rsidR="00725CD1" w:rsidRPr="00D52E8A">
          <w:t>Load shed</w:t>
        </w:r>
      </w:ins>
      <w:ins w:id="125" w:author="ERCOT" w:date="2022-12-14T12:26:00Z">
        <w:r w:rsidR="005476EF" w:rsidRPr="00D52E8A">
          <w:t xml:space="preserve"> and then either </w:t>
        </w:r>
      </w:ins>
      <w:ins w:id="126" w:author="ERCOT" w:date="2023-03-28T11:22:00Z">
        <w:r w:rsidR="007A5372" w:rsidRPr="00D52E8A">
          <w:t xml:space="preserve">is </w:t>
        </w:r>
      </w:ins>
      <w:ins w:id="127" w:author="ERCOT" w:date="2022-12-14T12:26:00Z">
        <w:r w:rsidR="005476EF" w:rsidRPr="00D52E8A">
          <w:t>relocated</w:t>
        </w:r>
      </w:ins>
      <w:ins w:id="128" w:author="ERCOT" w:date="2023-03-28T11:22:00Z">
        <w:r w:rsidR="007A5372" w:rsidRPr="00D52E8A">
          <w:t xml:space="preserve"> to a different circuit that is not subje</w:t>
        </w:r>
      </w:ins>
      <w:ins w:id="129" w:author="ERCOT" w:date="2023-03-28T11:23:00Z">
        <w:r w:rsidR="007A5372" w:rsidRPr="00D52E8A">
          <w:t>ct to Load shed during any of the Load shed events listed in paragraph (1</w:t>
        </w:r>
        <w:r w:rsidR="007A5372">
          <w:t>)(a) above</w:t>
        </w:r>
      </w:ins>
      <w:ins w:id="130" w:author="ERCOT" w:date="2022-12-14T12:26:00Z">
        <w:r w:rsidR="005476EF" w:rsidRPr="00B3048F">
          <w:t xml:space="preserve"> </w:t>
        </w:r>
        <w:r w:rsidR="005476EF">
          <w:t>or</w:t>
        </w:r>
      </w:ins>
      <w:del w:id="131" w:author="ERCOT" w:date="2022-12-14T12:25:00Z">
        <w:r w:rsidRPr="00B3048F" w:rsidDel="005476EF">
          <w:delText>Upon</w:delText>
        </w:r>
      </w:del>
      <w:r w:rsidRPr="00B3048F">
        <w:t xml:space="preserve"> receiv</w:t>
      </w:r>
      <w:ins w:id="132" w:author="ERCOT" w:date="2022-12-14T12:26:00Z">
        <w:r w:rsidR="005476EF">
          <w:t>es</w:t>
        </w:r>
      </w:ins>
      <w:del w:id="133" w:author="ERCOT" w:date="2022-12-14T12:26:00Z">
        <w:r w:rsidRPr="00B3048F" w:rsidDel="005476EF">
          <w:delText>ing</w:delText>
        </w:r>
      </w:del>
      <w:r w:rsidRPr="00B3048F">
        <w:t xml:space="preserve"> notification from the DSP that the DGR or DESR is no longer subject to </w:t>
      </w:r>
      <w:del w:id="134" w:author="ERCOT" w:date="2022-12-15T13:19:00Z">
        <w:r w:rsidRPr="00B3048F" w:rsidDel="00725CD1">
          <w:delText xml:space="preserve">disconnection </w:delText>
        </w:r>
      </w:del>
      <w:ins w:id="135" w:author="ERCOT" w:date="2022-12-15T13:19:00Z">
        <w:r w:rsidR="00725CD1">
          <w:t>Load shed</w:t>
        </w:r>
        <w:r w:rsidR="00725CD1" w:rsidRPr="00B3048F">
          <w:t xml:space="preserve"> </w:t>
        </w:r>
      </w:ins>
      <w:r w:rsidRPr="00B3048F">
        <w:t xml:space="preserve">during any of these </w:t>
      </w:r>
      <w:del w:id="136" w:author="ERCOT" w:date="2023-03-28T11:23:00Z">
        <w:r w:rsidRPr="00B3048F" w:rsidDel="007A5372">
          <w:delText xml:space="preserve">Load shedding </w:delText>
        </w:r>
      </w:del>
      <w:r w:rsidRPr="00B3048F">
        <w:t xml:space="preserve">events, </w:t>
      </w:r>
      <w:del w:id="137"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38" w:author="ERCOT" w:date="2022-12-07T16:20:00Z">
        <w:r w:rsidRPr="00B3048F" w:rsidDel="004F2353">
          <w:delText xml:space="preserve">notify </w:delText>
        </w:r>
      </w:del>
      <w:ins w:id="139" w:author="ERCOT" w:date="2022-12-07T16:20:00Z">
        <w:r w:rsidR="004F2353">
          <w:t xml:space="preserve">submit an updated </w:t>
        </w:r>
      </w:ins>
      <w:ins w:id="140" w:author="ERCOT" w:date="2023-01-05T10:36:00Z">
        <w:r w:rsidR="00795168">
          <w:t xml:space="preserve">Section 23, </w:t>
        </w:r>
      </w:ins>
      <w:ins w:id="141" w:author="ERCOT" w:date="2022-12-15T13:30:00Z">
        <w:r w:rsidR="001424AF">
          <w:t>F</w:t>
        </w:r>
      </w:ins>
      <w:ins w:id="142" w:author="ERCOT" w:date="2022-12-07T16:20:00Z">
        <w:r w:rsidR="004F2353">
          <w:t xml:space="preserve">orm </w:t>
        </w:r>
      </w:ins>
      <w:ins w:id="143" w:author="ERCOT" w:date="2023-01-05T11:09:00Z">
        <w:r w:rsidR="00330F33">
          <w:t>Q</w:t>
        </w:r>
      </w:ins>
      <w:ins w:id="144" w:author="ERCOT" w:date="2023-03-28T11:23:00Z">
        <w:r w:rsidR="007A5372">
          <w:t>,</w:t>
        </w:r>
      </w:ins>
      <w:ins w:id="145" w:author="ERCOT" w:date="2022-12-07T16:20:00Z">
        <w:r w:rsidR="004F2353">
          <w:t xml:space="preserve"> to </w:t>
        </w:r>
      </w:ins>
      <w:r w:rsidRPr="00B3048F">
        <w:t xml:space="preserve">ERCOT </w:t>
      </w:r>
      <w:del w:id="146" w:author="ERCOT" w:date="2022-12-07T16:20:00Z">
        <w:r w:rsidRPr="00B3048F" w:rsidDel="004F2353">
          <w:delText xml:space="preserve">of this fact </w:delText>
        </w:r>
      </w:del>
      <w:del w:id="147" w:author="ERCOT" w:date="2023-03-28T11:24:00Z">
        <w:r w:rsidRPr="00B3048F" w:rsidDel="007A5372">
          <w:delText xml:space="preserve">via the </w:delText>
        </w:r>
      </w:del>
      <w:ins w:id="148" w:author="ERCOT" w:date="2023-03-28T11:24:00Z">
        <w:r w:rsidR="007A5372">
          <w:t xml:space="preserve">and shall make a corresponding update to its </w:t>
        </w:r>
      </w:ins>
      <w:r w:rsidRPr="00B3048F">
        <w:t xml:space="preserve">Resource Registration </w:t>
      </w:r>
      <w:del w:id="149" w:author="ERCOT" w:date="2023-03-28T11:24:00Z">
        <w:r w:rsidRPr="00B3048F" w:rsidDel="007A5372">
          <w:delText>process</w:delText>
        </w:r>
      </w:del>
      <w:ins w:id="150" w:author="ERCOT" w:date="2023-03-28T11:24:00Z">
        <w:r w:rsidR="007A5372">
          <w:t>data</w:t>
        </w:r>
      </w:ins>
      <w:del w:id="151" w:author="ERCOT" w:date="2022-12-14T12:27:00Z">
        <w:r w:rsidRPr="00B3048F" w:rsidDel="005476EF">
          <w:delText xml:space="preserve"> and will, at that time, be eligible to offer to provide Ancillary Services </w:delText>
        </w:r>
      </w:del>
      <w:del w:id="152" w:author="ERCOT" w:date="2022-10-13T08:32:00Z">
        <w:r w:rsidRPr="00B3048F" w:rsidDel="00543A61">
          <w:delText xml:space="preserve">if </w:delText>
        </w:r>
      </w:del>
      <w:del w:id="153" w:author="ERCOT" w:date="2022-12-14T12:27:00Z">
        <w:r w:rsidRPr="00B3048F" w:rsidDel="005476EF">
          <w:delText xml:space="preserve">the Resource is </w:delText>
        </w:r>
      </w:del>
      <w:del w:id="154" w:author="ERCOT" w:date="2022-12-07T16:20:00Z">
        <w:r w:rsidRPr="00B3048F" w:rsidDel="004F2353">
          <w:delText xml:space="preserve">otherwise </w:delText>
        </w:r>
      </w:del>
      <w:del w:id="155"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6" w:author="ERCOT" w:date="2023-03-28T11:24:00Z">
        <w:r w:rsidR="007A5372">
          <w:t>4</w:t>
        </w:r>
      </w:ins>
      <w:del w:id="157"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58" w:author="ERCOT" w:date="2022-12-07T16:23:00Z">
        <w:r w:rsidR="0004181C">
          <w:t>the R</w:t>
        </w:r>
      </w:ins>
      <w:ins w:id="159" w:author="ERCOT" w:date="2023-01-05T10:37:00Z">
        <w:r w:rsidR="00795168">
          <w:t xml:space="preserve">esource </w:t>
        </w:r>
      </w:ins>
      <w:ins w:id="160" w:author="ERCOT" w:date="2022-12-07T16:23:00Z">
        <w:r w:rsidR="0004181C">
          <w:t>E</w:t>
        </w:r>
      </w:ins>
      <w:ins w:id="161" w:author="ERCOT" w:date="2023-01-05T10:37:00Z">
        <w:r w:rsidR="00795168">
          <w:t>ntity</w:t>
        </w:r>
      </w:ins>
      <w:ins w:id="162" w:author="ERCOT" w:date="2022-12-07T16:23:00Z">
        <w:r w:rsidR="0004181C">
          <w:t xml:space="preserve"> will follow the </w:t>
        </w:r>
      </w:ins>
      <w:ins w:id="163" w:author="ERCOT" w:date="2023-03-15T10:01:00Z">
        <w:r w:rsidR="0019668C">
          <w:t>g</w:t>
        </w:r>
      </w:ins>
      <w:ins w:id="164" w:author="ERCOT" w:date="2022-12-07T16:39:00Z">
        <w:r w:rsidR="00497CE0">
          <w:t xml:space="preserve">eneration </w:t>
        </w:r>
      </w:ins>
      <w:ins w:id="165" w:author="ERCOT" w:date="2023-03-15T10:01:00Z">
        <w:r w:rsidR="0019668C">
          <w:t>i</w:t>
        </w:r>
      </w:ins>
      <w:ins w:id="166" w:author="ERCOT" w:date="2022-12-07T16:39:00Z">
        <w:r w:rsidR="00497CE0">
          <w:t xml:space="preserve">nterconnection </w:t>
        </w:r>
      </w:ins>
      <w:ins w:id="167" w:author="ERCOT" w:date="2022-12-07T16:40:00Z">
        <w:r w:rsidR="00497CE0">
          <w:t>p</w:t>
        </w:r>
      </w:ins>
      <w:ins w:id="168" w:author="ERCOT" w:date="2022-12-07T16:23:00Z">
        <w:r w:rsidR="0004181C">
          <w:t xml:space="preserve">rocess outlined in </w:t>
        </w:r>
      </w:ins>
      <w:ins w:id="169" w:author="ERCOT" w:date="2022-12-07T16:24:00Z">
        <w:r w:rsidR="0004181C">
          <w:t>Planning Guide</w:t>
        </w:r>
      </w:ins>
      <w:ins w:id="170" w:author="ERCOT" w:date="2023-01-05T10:38:00Z">
        <w:r w:rsidR="00795168">
          <w:t xml:space="preserve"> Section 5, </w:t>
        </w:r>
      </w:ins>
      <w:ins w:id="171" w:author="ERCOT" w:date="2023-01-05T10:39:00Z">
        <w:r w:rsidR="00795168" w:rsidRPr="00795168">
          <w:t>Generator Interconnection or Modification</w:t>
        </w:r>
      </w:ins>
      <w:del w:id="172"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3"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4" w:author="ERCOT" w:date="2023-03-28T11:24:00Z">
              <w:r w:rsidR="007A5372">
                <w:rPr>
                  <w:b/>
                  <w:i/>
                </w:rPr>
                <w:t>4</w:t>
              </w:r>
            </w:ins>
            <w:del w:id="175"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6" w:author="ERCOT" w:date="2023-03-28T11:24:00Z">
              <w:r w:rsidR="007A5372">
                <w:t>4</w:t>
              </w:r>
            </w:ins>
            <w:del w:id="177"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78" w:author="ERCOT" w:date="2022-12-07T16:27:00Z">
              <w:r w:rsidR="0004181C">
                <w:t>the R</w:t>
              </w:r>
            </w:ins>
            <w:ins w:id="179" w:author="ERCOT" w:date="2023-01-05T10:39:00Z">
              <w:r w:rsidR="00795168">
                <w:t xml:space="preserve">esource </w:t>
              </w:r>
            </w:ins>
            <w:ins w:id="180" w:author="ERCOT" w:date="2022-12-07T16:27:00Z">
              <w:r w:rsidR="0004181C">
                <w:t>E</w:t>
              </w:r>
            </w:ins>
            <w:ins w:id="181" w:author="ERCOT" w:date="2023-01-05T10:39:00Z">
              <w:r w:rsidR="00795168">
                <w:t>ntity</w:t>
              </w:r>
            </w:ins>
            <w:ins w:id="182" w:author="ERCOT" w:date="2022-12-07T16:27:00Z">
              <w:r w:rsidR="0004181C">
                <w:t xml:space="preserve"> will follow the </w:t>
              </w:r>
            </w:ins>
            <w:ins w:id="183" w:author="ERCOT" w:date="2023-03-15T10:01:00Z">
              <w:r w:rsidR="0019668C">
                <w:t>g</w:t>
              </w:r>
            </w:ins>
            <w:ins w:id="184" w:author="ERCOT" w:date="2022-12-15T13:31:00Z">
              <w:r w:rsidR="001424AF">
                <w:t xml:space="preserve">eneration </w:t>
              </w:r>
            </w:ins>
            <w:ins w:id="185" w:author="ERCOT" w:date="2023-03-15T10:01:00Z">
              <w:r w:rsidR="0019668C">
                <w:t>i</w:t>
              </w:r>
            </w:ins>
            <w:ins w:id="186" w:author="ERCOT" w:date="2022-12-15T13:31:00Z">
              <w:r w:rsidR="001424AF">
                <w:t xml:space="preserve">nterconnection </w:t>
              </w:r>
            </w:ins>
            <w:ins w:id="187" w:author="ERCOT" w:date="2022-12-07T16:27:00Z">
              <w:r w:rsidR="0004181C">
                <w:t xml:space="preserve">process outlined in </w:t>
              </w:r>
            </w:ins>
            <w:ins w:id="188" w:author="ERCOT" w:date="2023-01-05T10:39:00Z">
              <w:r w:rsidR="00795168">
                <w:t xml:space="preserve">Planning Guide Section 5, </w:t>
              </w:r>
              <w:r w:rsidR="00795168" w:rsidRPr="00795168">
                <w:t>Generator Interconnection or Modification</w:t>
              </w:r>
            </w:ins>
            <w:del w:id="189" w:author="ERCOT" w:date="2022-12-14T12:28:00Z">
              <w:r w:rsidRPr="00B3048F" w:rsidDel="00A964ED">
                <w:delText>the interconnecting DSP will evaluate the proposed conversion and will determine whether it is electrically and operationally feasible</w:delText>
              </w:r>
            </w:del>
            <w:del w:id="190" w:author="ERCOT" w:date="2022-12-07T16:27:00Z">
              <w:r w:rsidRPr="00B3048F" w:rsidDel="0004181C">
                <w:delText>.</w:delText>
              </w:r>
            </w:del>
            <w:del w:id="191"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94ECFDF" w14:textId="7BC75412" w:rsidR="00212518" w:rsidRDefault="00C4712B" w:rsidP="00C40030">
      <w:pPr>
        <w:spacing w:after="240"/>
        <w:ind w:left="2160" w:hanging="720"/>
        <w:rPr>
          <w:ins w:id="192" w:author="TAEBA 061423" w:date="2023-06-14T08:52:00Z"/>
        </w:rPr>
      </w:pPr>
      <w:r w:rsidRPr="00B3048F">
        <w:t>(ii)</w:t>
      </w:r>
      <w:r w:rsidRPr="00B3048F">
        <w:tab/>
      </w:r>
      <w:r>
        <w:t>T</w:t>
      </w:r>
      <w:r w:rsidRPr="00B3048F">
        <w:t>he Resource Entity shall submit a change request to ERCOT via the Resource Registration process</w:t>
      </w:r>
      <w:r w:rsidR="00C40030">
        <w:t>.</w:t>
      </w:r>
    </w:p>
    <w:p w14:paraId="28F123B6" w14:textId="09E95303" w:rsidR="00C40030" w:rsidRDefault="00C40030" w:rsidP="00C40030">
      <w:pPr>
        <w:spacing w:after="240"/>
        <w:ind w:left="720" w:hanging="720"/>
      </w:pPr>
      <w:ins w:id="193" w:author="TAEBA 061423" w:date="2023-06-14T08:52:00Z">
        <w:r>
          <w:t xml:space="preserve">(4) </w:t>
        </w:r>
        <w:r>
          <w:tab/>
          <w:t>This subsection applies only to DGRs and DESRs, and does not cover aggregated distributed energy resources (ADER) resources.</w:t>
        </w:r>
      </w:ins>
    </w:p>
    <w:p w14:paraId="0FDE850F" w14:textId="77777777" w:rsidR="00DD264B" w:rsidRDefault="00DD264B" w:rsidP="00DD264B">
      <w:pPr>
        <w:pStyle w:val="H2"/>
        <w:spacing w:before="480"/>
      </w:pPr>
      <w:bookmarkStart w:id="194" w:name="_Toc125014785"/>
      <w:bookmarkStart w:id="195" w:name="_Toc112226234"/>
      <w:bookmarkStart w:id="196" w:name="_Toc17706452"/>
      <w:bookmarkEnd w:id="2"/>
      <w:bookmarkEnd w:id="3"/>
      <w:bookmarkEnd w:id="4"/>
      <w:bookmarkEnd w:id="5"/>
      <w:bookmarkEnd w:id="6"/>
      <w:bookmarkEnd w:id="7"/>
      <w:bookmarkEnd w:id="8"/>
      <w:bookmarkEnd w:id="9"/>
      <w:bookmarkEnd w:id="10"/>
      <w:bookmarkEnd w:id="11"/>
      <w:bookmarkEnd w:id="12"/>
      <w:bookmarkEnd w:id="13"/>
      <w:bookmarkEnd w:id="14"/>
      <w:r>
        <w:t>3.16</w:t>
      </w:r>
      <w:r>
        <w:tab/>
        <w:t>Standards for Determining Ancillary Service Quantities</w:t>
      </w:r>
      <w:bookmarkEnd w:id="194"/>
    </w:p>
    <w:p w14:paraId="30DB3D2A" w14:textId="77777777" w:rsidR="007A3211" w:rsidRDefault="007A3211" w:rsidP="007A3211">
      <w:pPr>
        <w:pStyle w:val="BodyTextNumbered"/>
      </w:pPr>
      <w:r>
        <w:t>(1)</w:t>
      </w:r>
      <w:r>
        <w:tab/>
        <w:t>ERCOT shall comply with the requirements for determining Ancillary Service quantities as specified in these Protocols and the ERCOT Operating Guides.</w:t>
      </w:r>
    </w:p>
    <w:p w14:paraId="65C63C90" w14:textId="77777777" w:rsidR="007A3211" w:rsidRDefault="007A3211" w:rsidP="007A3211">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010E4505" w14:textId="77777777" w:rsidR="007A3211" w:rsidRDefault="007A3211" w:rsidP="007A321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1B7A8917" w14:textId="77777777" w:rsidR="007A3211" w:rsidRPr="0003648D" w:rsidRDefault="007A3211" w:rsidP="007A3211">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A3211" w14:paraId="798AB23A" w14:textId="77777777" w:rsidTr="003B7A70">
        <w:tc>
          <w:tcPr>
            <w:tcW w:w="9350" w:type="dxa"/>
            <w:tcBorders>
              <w:top w:val="single" w:sz="4" w:space="0" w:color="auto"/>
              <w:left w:val="single" w:sz="4" w:space="0" w:color="auto"/>
              <w:bottom w:val="single" w:sz="4" w:space="0" w:color="auto"/>
              <w:right w:val="single" w:sz="4" w:space="0" w:color="auto"/>
            </w:tcBorders>
            <w:shd w:val="clear" w:color="auto" w:fill="D9D9D9"/>
          </w:tcPr>
          <w:p w14:paraId="46E9FAA4" w14:textId="77777777" w:rsidR="007A3211" w:rsidRDefault="007A3211" w:rsidP="003B7A70">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19414F44" w14:textId="77777777" w:rsidR="007A3211" w:rsidRPr="00364D90" w:rsidRDefault="007A3211" w:rsidP="003B7A70">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58E442B2" w14:textId="77777777" w:rsidR="007A3211" w:rsidRPr="0003648D" w:rsidRDefault="007A3211" w:rsidP="007A3211">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47DF8898" w14:textId="77777777" w:rsidR="007A3211" w:rsidRPr="0003648D" w:rsidRDefault="007A3211" w:rsidP="007A3211">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3211" w14:paraId="31235B5A" w14:textId="77777777" w:rsidTr="003B7A70">
        <w:tc>
          <w:tcPr>
            <w:tcW w:w="9332" w:type="dxa"/>
            <w:tcBorders>
              <w:top w:val="single" w:sz="4" w:space="0" w:color="auto"/>
              <w:left w:val="single" w:sz="4" w:space="0" w:color="auto"/>
              <w:bottom w:val="single" w:sz="4" w:space="0" w:color="auto"/>
              <w:right w:val="single" w:sz="4" w:space="0" w:color="auto"/>
            </w:tcBorders>
            <w:shd w:val="clear" w:color="auto" w:fill="D9D9D9"/>
          </w:tcPr>
          <w:p w14:paraId="65881891" w14:textId="77777777" w:rsidR="007A3211" w:rsidRPr="00434CAB" w:rsidRDefault="007A3211" w:rsidP="003B7A70">
            <w:pPr>
              <w:spacing w:before="120" w:after="240"/>
              <w:rPr>
                <w:b/>
                <w:i/>
              </w:rPr>
            </w:pPr>
            <w:r>
              <w:rPr>
                <w:b/>
                <w:i/>
              </w:rPr>
              <w:lastRenderedPageBreak/>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34745C05" w14:textId="77777777" w:rsidR="007A3211" w:rsidRDefault="007A3211" w:rsidP="007A3211">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197"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198" w:author="ERCOT" w:date="2023-03-15T10:18:00Z">
              <w:r w:rsidR="00E81DF6">
                <w:t xml:space="preserve">the maximum amount of Non-Spin that can be provided by </w:t>
              </w:r>
            </w:ins>
            <w:ins w:id="199"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 xml:space="preserve">Resources providing RRS using Primary Frequency Response.  The remaining capacity required for RRS may be supplied by all Resources qualified to provide RRS, provided that RRS from Load Resources on high-set </w:t>
      </w:r>
      <w:r w:rsidRPr="00157AF8">
        <w:lastRenderedPageBreak/>
        <w:t>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00"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00"/>
          </w:p>
        </w:tc>
      </w:tr>
    </w:tbl>
    <w:p w14:paraId="32003A5C" w14:textId="77777777" w:rsidR="00DD264B" w:rsidRDefault="00DD264B" w:rsidP="00DD264B">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bookmarkEnd w:id="195"/>
    <w:p w14:paraId="599A6D94" w14:textId="77777777" w:rsidR="007A3211" w:rsidRDefault="007A3211" w:rsidP="007A3211">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146AB42A" w14:textId="77777777" w:rsidR="007A3211" w:rsidRDefault="007A3211" w:rsidP="007A321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5C8E6A3A" w14:textId="77777777" w:rsidR="007A3211" w:rsidRPr="0003648D" w:rsidRDefault="007A3211" w:rsidP="007A3211">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E8E0B09" w14:textId="77777777" w:rsidR="007A3211" w:rsidRPr="0003648D" w:rsidRDefault="007A3211" w:rsidP="007A3211">
      <w:pPr>
        <w:spacing w:after="240"/>
        <w:ind w:left="1440" w:hanging="720"/>
      </w:pPr>
      <w:r w:rsidRPr="0003648D">
        <w:t>(a)</w:t>
      </w:r>
      <w:r w:rsidRPr="0003648D">
        <w:tab/>
        <w:t xml:space="preserve">50% of its </w:t>
      </w:r>
      <w:r>
        <w:t>ECRS Ancillary Service Obligation;</w:t>
      </w:r>
      <w:r w:rsidRPr="0003648D">
        <w:t xml:space="preserve"> or</w:t>
      </w:r>
    </w:p>
    <w:p w14:paraId="0A4A3B8E" w14:textId="77777777" w:rsidR="007A3211" w:rsidRPr="0003648D" w:rsidRDefault="007A3211" w:rsidP="007A3211">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CDB5D8C" w14:textId="77777777" w:rsidR="007A3211" w:rsidRDefault="007A3211" w:rsidP="007A321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6A0AF14" w14:textId="77777777" w:rsidR="007A3211" w:rsidRDefault="007A3211" w:rsidP="007A3211">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3D698FB2" w14:textId="77777777" w:rsidR="007A3211" w:rsidRDefault="007A3211" w:rsidP="007A3211">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5BA7C0E" w14:textId="77777777" w:rsidR="007A3211" w:rsidRDefault="007A3211" w:rsidP="007A3211">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3211" w14:paraId="628B4071" w14:textId="77777777" w:rsidTr="003B7A70">
        <w:tc>
          <w:tcPr>
            <w:tcW w:w="9332" w:type="dxa"/>
            <w:tcBorders>
              <w:top w:val="single" w:sz="4" w:space="0" w:color="auto"/>
              <w:left w:val="single" w:sz="4" w:space="0" w:color="auto"/>
              <w:bottom w:val="single" w:sz="4" w:space="0" w:color="auto"/>
              <w:right w:val="single" w:sz="4" w:space="0" w:color="auto"/>
            </w:tcBorders>
            <w:shd w:val="clear" w:color="auto" w:fill="D9D9D9"/>
          </w:tcPr>
          <w:p w14:paraId="2E35D724" w14:textId="77777777" w:rsidR="007A3211" w:rsidRPr="00434CAB" w:rsidRDefault="007A3211" w:rsidP="003B7A70">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2508D36E" w14:textId="77777777" w:rsidR="007C46C9" w:rsidRDefault="007C46C9" w:rsidP="0084754F">
      <w:pPr>
        <w:pStyle w:val="BodyTextNumbered"/>
        <w:ind w:left="0" w:firstLine="0"/>
        <w:sectPr w:rsidR="007C46C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1" w:author="ERCOT" w:date="2023-03-28T11:29:00Z"/>
          <w:b/>
          <w:sz w:val="36"/>
          <w:szCs w:val="36"/>
        </w:rPr>
      </w:pPr>
      <w:ins w:id="202"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3" w:author="ERCOT" w:date="2023-03-28T11:29:00Z"/>
          <w:b/>
          <w:sz w:val="36"/>
          <w:szCs w:val="36"/>
        </w:rPr>
      </w:pPr>
    </w:p>
    <w:p w14:paraId="06DF6A0C" w14:textId="77777777" w:rsidR="009F7B17" w:rsidRPr="00E10668" w:rsidRDefault="009F7B17" w:rsidP="009F7B17">
      <w:pPr>
        <w:jc w:val="center"/>
        <w:outlineLvl w:val="0"/>
        <w:rPr>
          <w:ins w:id="204" w:author="ERCOT" w:date="2023-03-28T11:29:00Z"/>
          <w:b/>
          <w:sz w:val="36"/>
          <w:szCs w:val="36"/>
        </w:rPr>
      </w:pPr>
      <w:ins w:id="205"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6" w:author="ERCOT" w:date="2023-03-28T11:29:00Z"/>
          <w:b/>
        </w:rPr>
      </w:pPr>
    </w:p>
    <w:p w14:paraId="00F79770" w14:textId="77777777" w:rsidR="009F7B17" w:rsidRPr="00583F6E" w:rsidRDefault="009F7B17" w:rsidP="009F7B17">
      <w:pPr>
        <w:jc w:val="center"/>
        <w:outlineLvl w:val="0"/>
        <w:rPr>
          <w:ins w:id="207" w:author="ERCOT" w:date="2023-03-28T11:29:00Z"/>
          <w:b/>
          <w:bCs/>
          <w:sz w:val="36"/>
          <w:szCs w:val="36"/>
        </w:rPr>
      </w:pPr>
      <w:ins w:id="208"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09" w:author="ERCOT" w:date="2023-03-28T11:29:00Z"/>
          <w:b/>
          <w:sz w:val="36"/>
          <w:szCs w:val="36"/>
        </w:rPr>
      </w:pPr>
    </w:p>
    <w:p w14:paraId="0BB2B0B1" w14:textId="77777777" w:rsidR="009F7B17" w:rsidRPr="00E10668" w:rsidRDefault="009F7B17" w:rsidP="009F7B17">
      <w:pPr>
        <w:outlineLvl w:val="0"/>
        <w:rPr>
          <w:ins w:id="210" w:author="ERCOT" w:date="2023-03-28T11:29:00Z"/>
          <w:color w:val="333300"/>
        </w:rPr>
      </w:pPr>
    </w:p>
    <w:p w14:paraId="61313431" w14:textId="77777777" w:rsidR="009F7B17" w:rsidRPr="00E10668" w:rsidRDefault="009F7B17" w:rsidP="009F7B17">
      <w:pPr>
        <w:jc w:val="center"/>
        <w:outlineLvl w:val="0"/>
        <w:rPr>
          <w:ins w:id="211" w:author="ERCOT" w:date="2023-03-28T11:29:00Z"/>
          <w:b/>
          <w:bCs/>
        </w:rPr>
      </w:pPr>
      <w:ins w:id="212" w:author="ERCOT" w:date="2023-03-28T11:29:00Z">
        <w:r>
          <w:rPr>
            <w:b/>
            <w:bCs/>
          </w:rPr>
          <w:t>Date TBD</w:t>
        </w:r>
      </w:ins>
    </w:p>
    <w:p w14:paraId="37AC16FD" w14:textId="77777777" w:rsidR="009F7B17" w:rsidRDefault="009F7B17" w:rsidP="009F7B17">
      <w:pPr>
        <w:pBdr>
          <w:between w:val="single" w:sz="4" w:space="1" w:color="auto"/>
        </w:pBdr>
        <w:rPr>
          <w:ins w:id="213" w:author="ERCOT" w:date="2023-03-28T11:29:00Z"/>
          <w:b/>
          <w:noProof/>
        </w:rPr>
      </w:pPr>
      <w:ins w:id="214" w:author="ERCOT" w:date="2023-03-28T11:29:00Z">
        <w:r>
          <w:rPr>
            <w:color w:val="333300"/>
          </w:rPr>
          <w:br w:type="page"/>
        </w:r>
      </w:ins>
    </w:p>
    <w:p w14:paraId="5FFAC3EC" w14:textId="77777777" w:rsidR="009F7B17" w:rsidRPr="00E10668" w:rsidRDefault="009F7B17" w:rsidP="009F7B17">
      <w:pPr>
        <w:rPr>
          <w:ins w:id="215" w:author="ERCOT" w:date="2023-03-28T11:29:00Z"/>
          <w:b/>
          <w:noProof/>
        </w:rPr>
      </w:pPr>
      <w:ins w:id="216"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7" w:author="ERCOT" w:date="2023-03-28T11:29:00Z"/>
          <w:b/>
          <w:bCs/>
        </w:rPr>
      </w:pPr>
    </w:p>
    <w:p w14:paraId="1EFB6B75" w14:textId="77777777" w:rsidR="009F7B17" w:rsidRDefault="009F7B17" w:rsidP="009F7B17">
      <w:pPr>
        <w:spacing w:after="240"/>
        <w:jc w:val="center"/>
        <w:rPr>
          <w:ins w:id="218" w:author="ERCOT" w:date="2023-03-28T11:29:00Z"/>
          <w:b/>
          <w:bCs/>
        </w:rPr>
      </w:pPr>
      <w:ins w:id="219"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20" w:author="ERCOT" w:date="2023-03-28T11:29:00Z"/>
        </w:rPr>
      </w:pPr>
      <w:ins w:id="221"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2" w:author="ERCOT" w:date="2023-03-28T11:29:00Z"/>
        </w:rPr>
      </w:pPr>
      <w:ins w:id="223"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4" w:author="ERCOT" w:date="2023-03-28T11:29:00Z"/>
        </w:rPr>
      </w:pPr>
      <w:ins w:id="225"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6" w:author="ERCOT" w:date="2023-03-28T11:29:00Z"/>
        </w:rPr>
      </w:pPr>
      <w:ins w:id="227"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28" w:author="ERCOT" w:date="2023-03-28T11:29:00Z"/>
        </w:rPr>
      </w:pPr>
      <w:ins w:id="229"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30" w:author="ERCOT" w:date="2023-03-28T11:29:00Z"/>
          <w:b/>
          <w:u w:val="single"/>
        </w:rPr>
      </w:pPr>
      <w:ins w:id="231"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2" w:author="ERCOT" w:date="2023-03-28T11:29:00Z"/>
        </w:rPr>
      </w:pPr>
      <w:ins w:id="233"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4"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5" w:author="ERCOT" w:date="2023-03-28T11:29:00Z"/>
                <w:b/>
              </w:rPr>
            </w:pPr>
            <w:ins w:id="236"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7" w:author="ERCOT" w:date="2023-03-28T11:29:00Z"/>
                <w:b/>
                <w:bCs/>
                <w:iCs/>
              </w:rPr>
            </w:pPr>
          </w:p>
        </w:tc>
      </w:tr>
      <w:tr w:rsidR="009F7B17" w:rsidRPr="00E10668" w14:paraId="39CE2B30" w14:textId="77777777" w:rsidTr="00613C2B">
        <w:trPr>
          <w:ins w:id="238"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39" w:author="ERCOT" w:date="2023-03-28T11:29:00Z"/>
                <w:b/>
              </w:rPr>
            </w:pPr>
            <w:ins w:id="240"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1" w:author="ERCOT" w:date="2023-03-28T11:29:00Z"/>
                <w:b/>
                <w:bCs/>
                <w:iCs/>
              </w:rPr>
            </w:pPr>
          </w:p>
        </w:tc>
      </w:tr>
      <w:tr w:rsidR="009F7B17" w:rsidRPr="00E10668" w14:paraId="1E69033B" w14:textId="77777777" w:rsidTr="00613C2B">
        <w:trPr>
          <w:ins w:id="242"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3" w:author="ERCOT" w:date="2023-03-28T11:29:00Z"/>
                <w:b/>
              </w:rPr>
            </w:pPr>
            <w:ins w:id="244"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5"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6" w:author="ERCOT" w:date="2023-03-28T11:29:00Z"/>
          <w:b/>
          <w:u w:val="single"/>
        </w:rPr>
      </w:pPr>
      <w:ins w:id="247"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48" w:author="ERCOT" w:date="2023-03-28T11:29:00Z"/>
        </w:rPr>
      </w:pPr>
      <w:ins w:id="249"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50"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1" w:author="ERCOT" w:date="2023-03-28T11:29:00Z"/>
              </w:rPr>
            </w:pPr>
            <w:ins w:id="252" w:author="ERCOT" w:date="2023-03-28T11:29:00Z">
              <w:r>
                <w:t>The distribution circuit interconnecting the DGR or DESR is subject to Load shed</w:t>
              </w:r>
            </w:ins>
          </w:p>
        </w:tc>
        <w:bookmarkStart w:id="253" w:name="Check1"/>
        <w:tc>
          <w:tcPr>
            <w:tcW w:w="1188" w:type="dxa"/>
            <w:shd w:val="clear" w:color="auto" w:fill="auto"/>
            <w:vAlign w:val="center"/>
          </w:tcPr>
          <w:p w14:paraId="09569416" w14:textId="77777777" w:rsidR="009F7B17" w:rsidRPr="00E10668" w:rsidRDefault="009F7B17" w:rsidP="001800B9">
            <w:pPr>
              <w:jc w:val="center"/>
              <w:rPr>
                <w:ins w:id="254" w:author="ERCOT" w:date="2023-03-28T11:29:00Z"/>
              </w:rPr>
            </w:pPr>
            <w:ins w:id="255"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E55CAA">
                <w:fldChar w:fldCharType="separate"/>
              </w:r>
              <w:r w:rsidRPr="00E10668">
                <w:fldChar w:fldCharType="end"/>
              </w:r>
              <w:bookmarkEnd w:id="253"/>
            </w:ins>
          </w:p>
        </w:tc>
      </w:tr>
      <w:tr w:rsidR="009F7B17" w:rsidRPr="00E10668" w14:paraId="400E2900" w14:textId="77777777" w:rsidTr="001800B9">
        <w:trPr>
          <w:ins w:id="256"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7" w:author="ERCOT" w:date="2023-03-28T11:29:00Z"/>
              </w:rPr>
            </w:pPr>
            <w:ins w:id="258"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59" w:author="ERCOT" w:date="2023-03-28T11:29:00Z"/>
              </w:rPr>
            </w:pPr>
            <w:ins w:id="260"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E55CAA">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1" w:author="ERCOT" w:date="2023-03-28T11:29:00Z"/>
          <w:b/>
          <w:u w:val="single"/>
        </w:rPr>
      </w:pPr>
      <w:ins w:id="262"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3" w:author="ERCOT" w:date="2023-03-28T11:29:00Z"/>
        </w:rPr>
      </w:pPr>
      <w:ins w:id="264"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5"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6" w:author="ERCOT" w:date="2023-03-28T11:29:00Z"/>
              </w:rPr>
            </w:pPr>
            <w:ins w:id="267"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68" w:author="ERCOT" w:date="2023-03-28T11:29:00Z"/>
              </w:rPr>
            </w:pPr>
            <w:ins w:id="269"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E55CAA">
                <w:fldChar w:fldCharType="separate"/>
              </w:r>
              <w:r w:rsidRPr="00E10668">
                <w:fldChar w:fldCharType="end"/>
              </w:r>
            </w:ins>
          </w:p>
        </w:tc>
      </w:tr>
      <w:tr w:rsidR="009F7B17" w:rsidRPr="00E10668" w14:paraId="572FE8F3" w14:textId="77777777" w:rsidTr="001800B9">
        <w:trPr>
          <w:ins w:id="270"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1" w:author="ERCOT" w:date="2023-03-28T11:29:00Z"/>
              </w:rPr>
            </w:pPr>
            <w:ins w:id="272"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3" w:author="ERCOT" w:date="2023-03-28T11:29:00Z"/>
              </w:rPr>
            </w:pPr>
            <w:ins w:id="274"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E55CAA">
                <w:fldChar w:fldCharType="separate"/>
              </w:r>
              <w:r w:rsidRPr="00E10668">
                <w:fldChar w:fldCharType="end"/>
              </w:r>
            </w:ins>
          </w:p>
        </w:tc>
      </w:tr>
    </w:tbl>
    <w:p w14:paraId="6408A165" w14:textId="77777777" w:rsidR="009F7B17" w:rsidRDefault="009F7B17" w:rsidP="009F7B17">
      <w:pPr>
        <w:spacing w:after="240"/>
        <w:jc w:val="both"/>
        <w:rPr>
          <w:ins w:id="275" w:author="ERCOT" w:date="2023-03-28T11:29:00Z"/>
        </w:rPr>
      </w:pPr>
    </w:p>
    <w:p w14:paraId="3A2487D8" w14:textId="77777777" w:rsidR="009F7B17" w:rsidRDefault="009F7B17" w:rsidP="009F7B17">
      <w:pPr>
        <w:spacing w:after="240"/>
        <w:jc w:val="both"/>
        <w:rPr>
          <w:ins w:id="276" w:author="ERCOT" w:date="2023-03-28T11:29:00Z"/>
        </w:rPr>
      </w:pPr>
      <w:ins w:id="277"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78"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78"/>
      </w:ins>
    </w:p>
    <w:p w14:paraId="267C2F61" w14:textId="77777777" w:rsidR="009F7B17" w:rsidRPr="00E10668" w:rsidRDefault="009F7B17" w:rsidP="009F7B17">
      <w:pPr>
        <w:spacing w:before="240" w:after="120"/>
        <w:jc w:val="center"/>
        <w:rPr>
          <w:ins w:id="279" w:author="ERCOT" w:date="2023-03-28T11:29:00Z"/>
          <w:b/>
          <w:u w:val="single"/>
        </w:rPr>
      </w:pPr>
      <w:ins w:id="280"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1" w:author="ERCOT" w:date="2023-03-28T11:29:00Z"/>
        </w:rPr>
      </w:pPr>
      <w:ins w:id="282"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3" w:author="ERCOT" w:date="2023-03-28T11:29:00Z"/>
        </w:trPr>
        <w:tc>
          <w:tcPr>
            <w:tcW w:w="2594" w:type="pct"/>
            <w:vAlign w:val="center"/>
          </w:tcPr>
          <w:p w14:paraId="78DDB1FB" w14:textId="77777777" w:rsidR="009F7B17" w:rsidRPr="00E10668" w:rsidRDefault="009F7B17" w:rsidP="001800B9">
            <w:pPr>
              <w:autoSpaceDE w:val="0"/>
              <w:autoSpaceDN w:val="0"/>
              <w:rPr>
                <w:ins w:id="284" w:author="ERCOT" w:date="2023-03-28T11:29:00Z"/>
              </w:rPr>
            </w:pPr>
            <w:ins w:id="285"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6" w:author="ERCOT" w:date="2023-03-28T11:29:00Z"/>
                <w:b/>
                <w:bCs/>
                <w:iCs/>
              </w:rPr>
            </w:pPr>
            <w:ins w:id="287"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88" w:author="ERCOT" w:date="2023-03-28T11:29:00Z"/>
        </w:trPr>
        <w:tc>
          <w:tcPr>
            <w:tcW w:w="2594" w:type="pct"/>
            <w:vAlign w:val="center"/>
          </w:tcPr>
          <w:p w14:paraId="544A83D8" w14:textId="77777777" w:rsidR="009F7B17" w:rsidRPr="00E10668" w:rsidRDefault="009F7B17" w:rsidP="001800B9">
            <w:pPr>
              <w:autoSpaceDE w:val="0"/>
              <w:autoSpaceDN w:val="0"/>
              <w:rPr>
                <w:ins w:id="289" w:author="ERCOT" w:date="2023-03-28T11:29:00Z"/>
              </w:rPr>
            </w:pPr>
            <w:ins w:id="290"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1" w:author="ERCOT" w:date="2023-03-28T11:29:00Z"/>
                <w:b/>
                <w:bCs/>
                <w:iCs/>
              </w:rPr>
            </w:pPr>
          </w:p>
        </w:tc>
      </w:tr>
      <w:tr w:rsidR="009F7B17" w:rsidRPr="00E10668" w14:paraId="0C9C2AD3" w14:textId="77777777" w:rsidTr="001800B9">
        <w:trPr>
          <w:ins w:id="292" w:author="ERCOT" w:date="2023-03-28T11:29:00Z"/>
        </w:trPr>
        <w:tc>
          <w:tcPr>
            <w:tcW w:w="2594" w:type="pct"/>
            <w:vAlign w:val="center"/>
          </w:tcPr>
          <w:p w14:paraId="3279F9D4" w14:textId="77777777" w:rsidR="009F7B17" w:rsidRPr="00E10668" w:rsidRDefault="009F7B17" w:rsidP="001800B9">
            <w:pPr>
              <w:autoSpaceDE w:val="0"/>
              <w:autoSpaceDN w:val="0"/>
              <w:rPr>
                <w:ins w:id="293" w:author="ERCOT" w:date="2023-03-28T11:29:00Z"/>
              </w:rPr>
            </w:pPr>
            <w:ins w:id="294"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5" w:author="ERCOT" w:date="2023-03-28T11:29:00Z"/>
                <w:b/>
                <w:bCs/>
                <w:iCs/>
              </w:rPr>
            </w:pPr>
            <w:ins w:id="296" w:author="ERCOT" w:date="2023-03-28T11:29:00Z">
              <w:r w:rsidRPr="00E10668">
                <w:rPr>
                  <w:b/>
                  <w:bCs/>
                  <w:iCs/>
                </w:rPr>
                <w:fldChar w:fldCharType="begin">
                  <w:ffData>
                    <w:name w:val="Text104"/>
                    <w:enabled/>
                    <w:calcOnExit w:val="0"/>
                    <w:textInput/>
                  </w:ffData>
                </w:fldChar>
              </w:r>
              <w:bookmarkStart w:id="297"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7"/>
            </w:ins>
          </w:p>
        </w:tc>
      </w:tr>
      <w:tr w:rsidR="009F7B17" w:rsidRPr="00E10668" w14:paraId="19FFA082" w14:textId="77777777" w:rsidTr="001800B9">
        <w:trPr>
          <w:ins w:id="298"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299" w:author="ERCOT" w:date="2023-03-28T11:29:00Z"/>
                <w:bCs/>
                <w:iCs/>
              </w:rPr>
            </w:pPr>
            <w:ins w:id="300"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1" w:author="ERCOT" w:date="2023-03-28T11:29:00Z"/>
                <w:b/>
                <w:bCs/>
                <w:iCs/>
              </w:rPr>
            </w:pPr>
            <w:ins w:id="302"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3" w:author="ERCOT" w:date="2023-03-28T11:29:00Z"/>
        </w:rPr>
      </w:pPr>
    </w:p>
    <w:p w14:paraId="307E2AD3" w14:textId="77777777" w:rsidR="009F7B17" w:rsidRPr="00E10668" w:rsidRDefault="009F7B17" w:rsidP="009F7B17">
      <w:pPr>
        <w:spacing w:before="240" w:after="120"/>
        <w:jc w:val="center"/>
        <w:rPr>
          <w:ins w:id="304" w:author="ERCOT" w:date="2023-03-28T11:29:00Z"/>
          <w:b/>
          <w:u w:val="single"/>
        </w:rPr>
      </w:pPr>
      <w:ins w:id="305"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6" w:author="ERCOT" w:date="2023-03-28T11:29:00Z"/>
        </w:rPr>
      </w:pPr>
      <w:ins w:id="307"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08" w:author="ERCOT" w:date="2023-03-28T11:29:00Z"/>
        </w:trPr>
        <w:tc>
          <w:tcPr>
            <w:tcW w:w="2594" w:type="pct"/>
            <w:vAlign w:val="center"/>
          </w:tcPr>
          <w:p w14:paraId="212E30B3" w14:textId="77777777" w:rsidR="009F7B17" w:rsidRPr="00E10668" w:rsidRDefault="009F7B17" w:rsidP="001800B9">
            <w:pPr>
              <w:autoSpaceDE w:val="0"/>
              <w:autoSpaceDN w:val="0"/>
              <w:rPr>
                <w:ins w:id="309" w:author="ERCOT" w:date="2023-03-28T11:29:00Z"/>
              </w:rPr>
            </w:pPr>
            <w:ins w:id="310"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1" w:author="ERCOT" w:date="2023-03-28T11:29:00Z"/>
                <w:b/>
                <w:bCs/>
                <w:iCs/>
              </w:rPr>
            </w:pPr>
            <w:ins w:id="312"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3" w:author="ERCOT" w:date="2023-03-28T11:29:00Z"/>
        </w:trPr>
        <w:tc>
          <w:tcPr>
            <w:tcW w:w="2594" w:type="pct"/>
            <w:vAlign w:val="center"/>
          </w:tcPr>
          <w:p w14:paraId="181F7A5B" w14:textId="77777777" w:rsidR="009F7B17" w:rsidRPr="00E10668" w:rsidRDefault="009F7B17" w:rsidP="001800B9">
            <w:pPr>
              <w:autoSpaceDE w:val="0"/>
              <w:autoSpaceDN w:val="0"/>
              <w:rPr>
                <w:ins w:id="314" w:author="ERCOT" w:date="2023-03-28T11:29:00Z"/>
              </w:rPr>
            </w:pPr>
            <w:ins w:id="315"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6" w:author="ERCOT" w:date="2023-03-28T11:29:00Z"/>
                <w:b/>
                <w:bCs/>
                <w:iCs/>
              </w:rPr>
            </w:pPr>
          </w:p>
        </w:tc>
      </w:tr>
      <w:tr w:rsidR="009F7B17" w:rsidRPr="00E10668" w14:paraId="254463C3" w14:textId="77777777" w:rsidTr="001800B9">
        <w:trPr>
          <w:ins w:id="317" w:author="ERCOT" w:date="2023-03-28T11:29:00Z"/>
        </w:trPr>
        <w:tc>
          <w:tcPr>
            <w:tcW w:w="2594" w:type="pct"/>
            <w:vAlign w:val="center"/>
          </w:tcPr>
          <w:p w14:paraId="0D9FDA57" w14:textId="77777777" w:rsidR="009F7B17" w:rsidRPr="00E10668" w:rsidRDefault="009F7B17" w:rsidP="001800B9">
            <w:pPr>
              <w:autoSpaceDE w:val="0"/>
              <w:autoSpaceDN w:val="0"/>
              <w:rPr>
                <w:ins w:id="318" w:author="ERCOT" w:date="2023-03-28T11:29:00Z"/>
              </w:rPr>
            </w:pPr>
            <w:ins w:id="319"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20" w:author="ERCOT" w:date="2023-03-28T11:29:00Z"/>
                <w:b/>
                <w:bCs/>
                <w:iCs/>
              </w:rPr>
            </w:pPr>
            <w:ins w:id="321"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2"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3" w:author="ERCOT" w:date="2023-03-28T11:29:00Z"/>
                <w:bCs/>
                <w:iCs/>
              </w:rPr>
            </w:pPr>
            <w:ins w:id="324"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5" w:author="ERCOT" w:date="2023-03-28T11:29:00Z"/>
                <w:b/>
                <w:bCs/>
                <w:iCs/>
              </w:rPr>
            </w:pPr>
            <w:ins w:id="326"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6"/>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70B4D52C"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w:t>
    </w:r>
    <w:r w:rsidR="00C40030">
      <w:rPr>
        <w:rFonts w:ascii="Arial" w:hAnsi="Arial" w:cs="Arial"/>
        <w:sz w:val="18"/>
      </w:rPr>
      <w:t>08</w:t>
    </w:r>
    <w:r w:rsidR="00212518">
      <w:rPr>
        <w:rFonts w:ascii="Arial" w:hAnsi="Arial" w:cs="Arial"/>
        <w:sz w:val="18"/>
      </w:rPr>
      <w:t xml:space="preserve"> TAEBA Comments 061</w:t>
    </w:r>
    <w:r w:rsidR="00C40030">
      <w:rPr>
        <w:rFonts w:ascii="Arial" w:hAnsi="Arial" w:cs="Arial"/>
        <w:sz w:val="18"/>
      </w:rPr>
      <w:t>4</w:t>
    </w:r>
    <w:r w:rsidR="00212518">
      <w:rPr>
        <w:rFonts w:ascii="Arial" w:hAnsi="Arial" w:cs="Arial"/>
        <w:sz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353AF9C2" w:rsidR="00687A7B" w:rsidRDefault="00212518" w:rsidP="00CA4ED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461FBC"/>
    <w:multiLevelType w:val="hybridMultilevel"/>
    <w:tmpl w:val="3982A548"/>
    <w:lvl w:ilvl="0" w:tplc="488463CE">
      <w:start w:val="5"/>
      <w:numFmt w:val="bullet"/>
      <w:lvlText w:val=""/>
      <w:lvlJc w:val="left"/>
      <w:pPr>
        <w:ind w:left="405" w:hanging="360"/>
      </w:pPr>
      <w:rPr>
        <w:rFonts w:ascii="Wingdings" w:eastAsia="Times New Roman" w:hAnsi="Wingdings"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8942BE7"/>
    <w:multiLevelType w:val="hybridMultilevel"/>
    <w:tmpl w:val="E58CE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0"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9"/>
  </w:num>
  <w:num w:numId="3" w16cid:durableId="765927408">
    <w:abstractNumId w:val="32"/>
  </w:num>
  <w:num w:numId="4" w16cid:durableId="1188983292">
    <w:abstractNumId w:val="1"/>
  </w:num>
  <w:num w:numId="5" w16cid:durableId="550993820">
    <w:abstractNumId w:val="24"/>
  </w:num>
  <w:num w:numId="6" w16cid:durableId="631448216">
    <w:abstractNumId w:val="24"/>
  </w:num>
  <w:num w:numId="7" w16cid:durableId="602420416">
    <w:abstractNumId w:val="24"/>
  </w:num>
  <w:num w:numId="8" w16cid:durableId="921909473">
    <w:abstractNumId w:val="24"/>
  </w:num>
  <w:num w:numId="9" w16cid:durableId="804471686">
    <w:abstractNumId w:val="24"/>
  </w:num>
  <w:num w:numId="10" w16cid:durableId="566691644">
    <w:abstractNumId w:val="24"/>
  </w:num>
  <w:num w:numId="11" w16cid:durableId="2032678358">
    <w:abstractNumId w:val="24"/>
  </w:num>
  <w:num w:numId="12" w16cid:durableId="95948215">
    <w:abstractNumId w:val="24"/>
  </w:num>
  <w:num w:numId="13" w16cid:durableId="455803166">
    <w:abstractNumId w:val="24"/>
  </w:num>
  <w:num w:numId="14" w16cid:durableId="739181164">
    <w:abstractNumId w:val="7"/>
  </w:num>
  <w:num w:numId="15" w16cid:durableId="421143176">
    <w:abstractNumId w:val="23"/>
  </w:num>
  <w:num w:numId="16" w16cid:durableId="1250039582">
    <w:abstractNumId w:val="26"/>
  </w:num>
  <w:num w:numId="17" w16cid:durableId="1805351456">
    <w:abstractNumId w:val="27"/>
  </w:num>
  <w:num w:numId="18" w16cid:durableId="841504280">
    <w:abstractNumId w:val="8"/>
  </w:num>
  <w:num w:numId="19" w16cid:durableId="1921713289">
    <w:abstractNumId w:val="25"/>
  </w:num>
  <w:num w:numId="20" w16cid:durableId="1531264731">
    <w:abstractNumId w:val="6"/>
  </w:num>
  <w:num w:numId="21" w16cid:durableId="1267620777">
    <w:abstractNumId w:val="16"/>
  </w:num>
  <w:num w:numId="22" w16cid:durableId="547454747">
    <w:abstractNumId w:val="31"/>
  </w:num>
  <w:num w:numId="23" w16cid:durableId="451753529">
    <w:abstractNumId w:val="20"/>
  </w:num>
  <w:num w:numId="24" w16cid:durableId="649099629">
    <w:abstractNumId w:val="5"/>
  </w:num>
  <w:num w:numId="25" w16cid:durableId="1535144962">
    <w:abstractNumId w:val="22"/>
  </w:num>
  <w:num w:numId="26" w16cid:durableId="2096239981">
    <w:abstractNumId w:val="11"/>
  </w:num>
  <w:num w:numId="27" w16cid:durableId="1612004830">
    <w:abstractNumId w:val="4"/>
  </w:num>
  <w:num w:numId="28" w16cid:durableId="376124518">
    <w:abstractNumId w:val="30"/>
  </w:num>
  <w:num w:numId="29" w16cid:durableId="1261723611">
    <w:abstractNumId w:val="31"/>
  </w:num>
  <w:num w:numId="30" w16cid:durableId="2051032396">
    <w:abstractNumId w:val="19"/>
  </w:num>
  <w:num w:numId="31" w16cid:durableId="801652183">
    <w:abstractNumId w:val="3"/>
  </w:num>
  <w:num w:numId="32" w16cid:durableId="1059131793">
    <w:abstractNumId w:val="10"/>
  </w:num>
  <w:num w:numId="33" w16cid:durableId="749959515">
    <w:abstractNumId w:val="12"/>
  </w:num>
  <w:num w:numId="34" w16cid:durableId="1281689362">
    <w:abstractNumId w:val="17"/>
  </w:num>
  <w:num w:numId="35" w16cid:durableId="1496339073">
    <w:abstractNumId w:val="28"/>
  </w:num>
  <w:num w:numId="36" w16cid:durableId="1999187317">
    <w:abstractNumId w:val="14"/>
  </w:num>
  <w:num w:numId="37" w16cid:durableId="822508356">
    <w:abstractNumId w:val="15"/>
  </w:num>
  <w:num w:numId="38" w16cid:durableId="2024279120">
    <w:abstractNumId w:val="13"/>
  </w:num>
  <w:num w:numId="39" w16cid:durableId="1017849683">
    <w:abstractNumId w:val="21"/>
  </w:num>
  <w:num w:numId="40" w16cid:durableId="2039967191">
    <w:abstractNumId w:val="18"/>
  </w:num>
  <w:num w:numId="41" w16cid:durableId="1033455574">
    <w:abstractNumId w:val="2"/>
  </w:num>
  <w:num w:numId="42" w16cid:durableId="121504496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TAEBA 061423">
    <w15:presenceInfo w15:providerId="None" w15:userId="TAEBA 061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12518"/>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7773A"/>
    <w:rsid w:val="00283DF1"/>
    <w:rsid w:val="002869C2"/>
    <w:rsid w:val="00286AD9"/>
    <w:rsid w:val="002966F3"/>
    <w:rsid w:val="002A626F"/>
    <w:rsid w:val="002B196F"/>
    <w:rsid w:val="002B504E"/>
    <w:rsid w:val="002B69F3"/>
    <w:rsid w:val="002B763A"/>
    <w:rsid w:val="002C36B6"/>
    <w:rsid w:val="002C5D3F"/>
    <w:rsid w:val="002C67CA"/>
    <w:rsid w:val="002D2F53"/>
    <w:rsid w:val="002D382A"/>
    <w:rsid w:val="002D67A6"/>
    <w:rsid w:val="002D67BA"/>
    <w:rsid w:val="002D7A2D"/>
    <w:rsid w:val="002E0BA6"/>
    <w:rsid w:val="002E2630"/>
    <w:rsid w:val="002E26E0"/>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7BD1"/>
    <w:rsid w:val="00442E14"/>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275A"/>
    <w:rsid w:val="00533D84"/>
    <w:rsid w:val="00534C6C"/>
    <w:rsid w:val="00543A61"/>
    <w:rsid w:val="005476EF"/>
    <w:rsid w:val="0055404B"/>
    <w:rsid w:val="005572CB"/>
    <w:rsid w:val="00562A1E"/>
    <w:rsid w:val="00563BD0"/>
    <w:rsid w:val="00566151"/>
    <w:rsid w:val="00571573"/>
    <w:rsid w:val="0057235F"/>
    <w:rsid w:val="00583CC4"/>
    <w:rsid w:val="005841C0"/>
    <w:rsid w:val="00585497"/>
    <w:rsid w:val="0059260F"/>
    <w:rsid w:val="005A41BB"/>
    <w:rsid w:val="005A7CBD"/>
    <w:rsid w:val="005B1A28"/>
    <w:rsid w:val="005B2369"/>
    <w:rsid w:val="005C0AD5"/>
    <w:rsid w:val="005D223E"/>
    <w:rsid w:val="005E07EA"/>
    <w:rsid w:val="005E3DA5"/>
    <w:rsid w:val="005E4688"/>
    <w:rsid w:val="005E5074"/>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1D0"/>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530B"/>
    <w:rsid w:val="00695ED7"/>
    <w:rsid w:val="006966FC"/>
    <w:rsid w:val="006A0784"/>
    <w:rsid w:val="006A47DF"/>
    <w:rsid w:val="006A6066"/>
    <w:rsid w:val="006A697B"/>
    <w:rsid w:val="006A7A19"/>
    <w:rsid w:val="006B4DDE"/>
    <w:rsid w:val="006C5BAC"/>
    <w:rsid w:val="006D0825"/>
    <w:rsid w:val="006D1EE7"/>
    <w:rsid w:val="006E383D"/>
    <w:rsid w:val="006F5ADE"/>
    <w:rsid w:val="006F7FE5"/>
    <w:rsid w:val="0070178E"/>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3968"/>
    <w:rsid w:val="00744B45"/>
    <w:rsid w:val="00746937"/>
    <w:rsid w:val="00752075"/>
    <w:rsid w:val="007705B0"/>
    <w:rsid w:val="00773938"/>
    <w:rsid w:val="00774F08"/>
    <w:rsid w:val="007828BC"/>
    <w:rsid w:val="00785415"/>
    <w:rsid w:val="0078555F"/>
    <w:rsid w:val="00786D82"/>
    <w:rsid w:val="00791274"/>
    <w:rsid w:val="00791617"/>
    <w:rsid w:val="00791CB9"/>
    <w:rsid w:val="00793046"/>
    <w:rsid w:val="00793130"/>
    <w:rsid w:val="00795168"/>
    <w:rsid w:val="007957C7"/>
    <w:rsid w:val="00796798"/>
    <w:rsid w:val="007A2C00"/>
    <w:rsid w:val="007A3211"/>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DED"/>
    <w:rsid w:val="007E0452"/>
    <w:rsid w:val="007E1CBC"/>
    <w:rsid w:val="007E4646"/>
    <w:rsid w:val="007E68A9"/>
    <w:rsid w:val="007F1080"/>
    <w:rsid w:val="008024C0"/>
    <w:rsid w:val="0080574A"/>
    <w:rsid w:val="00805A83"/>
    <w:rsid w:val="008070C0"/>
    <w:rsid w:val="00811C12"/>
    <w:rsid w:val="00814145"/>
    <w:rsid w:val="00816238"/>
    <w:rsid w:val="0081647F"/>
    <w:rsid w:val="008253E4"/>
    <w:rsid w:val="00831777"/>
    <w:rsid w:val="008339E7"/>
    <w:rsid w:val="0083428C"/>
    <w:rsid w:val="00844775"/>
    <w:rsid w:val="00845778"/>
    <w:rsid w:val="0084754F"/>
    <w:rsid w:val="00851F6C"/>
    <w:rsid w:val="0085327C"/>
    <w:rsid w:val="00853769"/>
    <w:rsid w:val="00860831"/>
    <w:rsid w:val="0086223D"/>
    <w:rsid w:val="0086286F"/>
    <w:rsid w:val="00862BD1"/>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051"/>
    <w:rsid w:val="00983B6E"/>
    <w:rsid w:val="0098772B"/>
    <w:rsid w:val="009936F8"/>
    <w:rsid w:val="00995EB0"/>
    <w:rsid w:val="009978AB"/>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291"/>
    <w:rsid w:val="00AF7AC6"/>
    <w:rsid w:val="00B02EFD"/>
    <w:rsid w:val="00B032E8"/>
    <w:rsid w:val="00B04397"/>
    <w:rsid w:val="00B054E4"/>
    <w:rsid w:val="00B11E8A"/>
    <w:rsid w:val="00B16017"/>
    <w:rsid w:val="00B17910"/>
    <w:rsid w:val="00B2079B"/>
    <w:rsid w:val="00B3666B"/>
    <w:rsid w:val="00B40DDB"/>
    <w:rsid w:val="00B46C69"/>
    <w:rsid w:val="00B50D04"/>
    <w:rsid w:val="00B54130"/>
    <w:rsid w:val="00B57F96"/>
    <w:rsid w:val="00B625AE"/>
    <w:rsid w:val="00B66A90"/>
    <w:rsid w:val="00B67892"/>
    <w:rsid w:val="00B760D1"/>
    <w:rsid w:val="00B83AD3"/>
    <w:rsid w:val="00B8437D"/>
    <w:rsid w:val="00B96BB9"/>
    <w:rsid w:val="00BA2DBB"/>
    <w:rsid w:val="00BA4D33"/>
    <w:rsid w:val="00BB4281"/>
    <w:rsid w:val="00BB57DE"/>
    <w:rsid w:val="00BC1FEE"/>
    <w:rsid w:val="00BC23FF"/>
    <w:rsid w:val="00BC282A"/>
    <w:rsid w:val="00BC2D06"/>
    <w:rsid w:val="00BC37A8"/>
    <w:rsid w:val="00BD1341"/>
    <w:rsid w:val="00BE554E"/>
    <w:rsid w:val="00BE6F01"/>
    <w:rsid w:val="00C018EE"/>
    <w:rsid w:val="00C03809"/>
    <w:rsid w:val="00C04AA2"/>
    <w:rsid w:val="00C16824"/>
    <w:rsid w:val="00C1684B"/>
    <w:rsid w:val="00C174D2"/>
    <w:rsid w:val="00C3590B"/>
    <w:rsid w:val="00C373E3"/>
    <w:rsid w:val="00C40030"/>
    <w:rsid w:val="00C436AB"/>
    <w:rsid w:val="00C4712B"/>
    <w:rsid w:val="00C513F9"/>
    <w:rsid w:val="00C55240"/>
    <w:rsid w:val="00C577B9"/>
    <w:rsid w:val="00C62197"/>
    <w:rsid w:val="00C62CB9"/>
    <w:rsid w:val="00C72351"/>
    <w:rsid w:val="00C729B3"/>
    <w:rsid w:val="00C72F2E"/>
    <w:rsid w:val="00C73D88"/>
    <w:rsid w:val="00C744EB"/>
    <w:rsid w:val="00C75670"/>
    <w:rsid w:val="00C818C1"/>
    <w:rsid w:val="00C840DF"/>
    <w:rsid w:val="00C90702"/>
    <w:rsid w:val="00C917FF"/>
    <w:rsid w:val="00C92063"/>
    <w:rsid w:val="00C95AD6"/>
    <w:rsid w:val="00C9697B"/>
    <w:rsid w:val="00C9766A"/>
    <w:rsid w:val="00CA3209"/>
    <w:rsid w:val="00CA4ED2"/>
    <w:rsid w:val="00CA71EA"/>
    <w:rsid w:val="00CB1B8B"/>
    <w:rsid w:val="00CB2AA3"/>
    <w:rsid w:val="00CC26BB"/>
    <w:rsid w:val="00CC3143"/>
    <w:rsid w:val="00CC4F39"/>
    <w:rsid w:val="00CD544C"/>
    <w:rsid w:val="00CD5C2F"/>
    <w:rsid w:val="00CF027C"/>
    <w:rsid w:val="00CF36D1"/>
    <w:rsid w:val="00CF4256"/>
    <w:rsid w:val="00CF6365"/>
    <w:rsid w:val="00D04FE8"/>
    <w:rsid w:val="00D06C30"/>
    <w:rsid w:val="00D1300F"/>
    <w:rsid w:val="00D15EBE"/>
    <w:rsid w:val="00D176CF"/>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E2495"/>
    <w:rsid w:val="00DE2EC9"/>
    <w:rsid w:val="00DE34D2"/>
    <w:rsid w:val="00DF0741"/>
    <w:rsid w:val="00DF1769"/>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5CAA"/>
    <w:rsid w:val="00E56067"/>
    <w:rsid w:val="00E63B41"/>
    <w:rsid w:val="00E71C39"/>
    <w:rsid w:val="00E7410D"/>
    <w:rsid w:val="00E7491D"/>
    <w:rsid w:val="00E76819"/>
    <w:rsid w:val="00E76A3A"/>
    <w:rsid w:val="00E77D06"/>
    <w:rsid w:val="00E803E7"/>
    <w:rsid w:val="00E8159B"/>
    <w:rsid w:val="00E81DF6"/>
    <w:rsid w:val="00E859DF"/>
    <w:rsid w:val="00EA56E6"/>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60F5D"/>
    <w:rsid w:val="00F62C1F"/>
    <w:rsid w:val="00F7227D"/>
    <w:rsid w:val="00F7243E"/>
    <w:rsid w:val="00F7389F"/>
    <w:rsid w:val="00F74089"/>
    <w:rsid w:val="00F74BD4"/>
    <w:rsid w:val="00F76FF5"/>
    <w:rsid w:val="00F80CD2"/>
    <w:rsid w:val="00F80DB5"/>
    <w:rsid w:val="00F86403"/>
    <w:rsid w:val="00F87BD4"/>
    <w:rsid w:val="00F924C0"/>
    <w:rsid w:val="00F92B1C"/>
    <w:rsid w:val="00F95DA2"/>
    <w:rsid w:val="00F975B8"/>
    <w:rsid w:val="00F97AF7"/>
    <w:rsid w:val="00FA0F3A"/>
    <w:rsid w:val="00FA17EE"/>
    <w:rsid w:val="00FA57B2"/>
    <w:rsid w:val="00FB509B"/>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customStyle="1" w:styleId="HeaderChar">
    <w:name w:val="Header Char"/>
    <w:link w:val="Header"/>
    <w:rsid w:val="00212518"/>
    <w:rPr>
      <w:rFonts w:ascii="Arial" w:hAnsi="Arial"/>
      <w:b/>
      <w:bCs/>
      <w:sz w:val="24"/>
      <w:szCs w:val="24"/>
    </w:rPr>
  </w:style>
  <w:style w:type="character" w:styleId="FootnoteReference">
    <w:name w:val="footnote reference"/>
    <w:basedOn w:val="DefaultParagraphFont"/>
    <w:uiPriority w:val="99"/>
    <w:rsid w:val="00E815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ietrucha@texasadvancedenergy.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3390</Words>
  <Characters>19872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23216</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Commenters 062923</cp:lastModifiedBy>
  <cp:revision>2</cp:revision>
  <cp:lastPrinted>2013-11-15T22:11:00Z</cp:lastPrinted>
  <dcterms:created xsi:type="dcterms:W3CDTF">2023-06-29T18:32:00Z</dcterms:created>
  <dcterms:modified xsi:type="dcterms:W3CDTF">2023-06-29T18:32:00Z</dcterms:modified>
</cp:coreProperties>
</file>